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7A8" w:rsidRPr="00560D2A" w:rsidRDefault="006907A8" w:rsidP="002B5108">
      <w:pPr>
        <w:widowControl w:val="0"/>
        <w:tabs>
          <w:tab w:val="left" w:pos="2175"/>
        </w:tabs>
        <w:autoSpaceDE w:val="0"/>
        <w:autoSpaceDN w:val="0"/>
        <w:adjustRightInd w:val="0"/>
        <w:spacing w:line="533" w:lineRule="exact"/>
        <w:rPr>
          <w:color w:val="000000"/>
          <w:sz w:val="32"/>
          <w:szCs w:val="32"/>
        </w:rPr>
      </w:pPr>
    </w:p>
    <w:p w:rsidR="002B5108" w:rsidRPr="00560D2A" w:rsidRDefault="002B5108" w:rsidP="002B5108">
      <w:pPr>
        <w:widowControl w:val="0"/>
        <w:autoSpaceDE w:val="0"/>
        <w:autoSpaceDN w:val="0"/>
        <w:adjustRightInd w:val="0"/>
        <w:spacing w:line="533" w:lineRule="exact"/>
        <w:rPr>
          <w:color w:val="000000"/>
          <w:sz w:val="32"/>
          <w:szCs w:val="32"/>
        </w:rPr>
      </w:pPr>
    </w:p>
    <w:p w:rsidR="00BF00A4" w:rsidRPr="00CA4930" w:rsidRDefault="00BF00A4" w:rsidP="00BF00A4">
      <w:pPr>
        <w:pStyle w:val="Title"/>
        <w:ind w:right="-143"/>
        <w:rPr>
          <w:caps/>
        </w:rPr>
      </w:pPr>
      <w:r>
        <w:rPr>
          <w:caps/>
        </w:rPr>
        <w:t>Demi-Interface ATLAS &gt; CSV pour PeGASE (Projets)</w:t>
      </w:r>
    </w:p>
    <w:p w:rsidR="006907A8" w:rsidRPr="00CA4930" w:rsidRDefault="006907A8" w:rsidP="00CA4FF7">
      <w:pPr>
        <w:pStyle w:val="Title"/>
        <w:ind w:right="-143"/>
        <w:rPr>
          <w:caps/>
        </w:rPr>
      </w:pPr>
    </w:p>
    <w:p w:rsidR="006907A8" w:rsidRPr="00273B83" w:rsidRDefault="00C379C7" w:rsidP="00273B83">
      <w:pPr>
        <w:pStyle w:val="Subtitle"/>
        <w:rPr>
          <w:b/>
          <w:bCs/>
          <w:sz w:val="40"/>
          <w:szCs w:val="40"/>
        </w:rPr>
      </w:pPr>
      <w:r w:rsidRPr="00273B83">
        <w:rPr>
          <w:b/>
          <w:bCs/>
          <w:sz w:val="40"/>
          <w:szCs w:val="40"/>
        </w:rPr>
        <w:t>Spécifications</w:t>
      </w:r>
    </w:p>
    <w:p w:rsidR="006907A8" w:rsidRPr="00560D2A" w:rsidRDefault="006907A8" w:rsidP="006907A8"/>
    <w:p w:rsidR="006907A8" w:rsidRPr="00560D2A" w:rsidRDefault="006907A8" w:rsidP="006907A8"/>
    <w:p w:rsidR="006907A8" w:rsidRPr="00560D2A" w:rsidRDefault="006907A8" w:rsidP="006907A8"/>
    <w:p w:rsidR="006907A8" w:rsidRPr="00560D2A" w:rsidRDefault="006907A8" w:rsidP="006907A8"/>
    <w:p w:rsidR="006907A8" w:rsidRPr="00560D2A" w:rsidRDefault="006907A8" w:rsidP="006907A8"/>
    <w:p w:rsidR="006907A8" w:rsidRPr="00560D2A" w:rsidRDefault="006907A8" w:rsidP="006907A8"/>
    <w:p w:rsidR="006907A8" w:rsidRPr="00560D2A" w:rsidRDefault="006907A8" w:rsidP="006907A8"/>
    <w:p w:rsidR="006907A8" w:rsidRPr="00560D2A" w:rsidRDefault="006907A8" w:rsidP="006907A8"/>
    <w:p w:rsidR="006907A8" w:rsidRPr="00560D2A" w:rsidRDefault="006907A8" w:rsidP="006907A8"/>
    <w:p w:rsidR="002B5108" w:rsidRPr="008F7C73" w:rsidRDefault="002B5108">
      <w:pPr>
        <w:spacing w:before="0"/>
        <w:ind w:left="0"/>
        <w:rPr>
          <w:rFonts w:eastAsia="Times New Roman"/>
          <w:b/>
          <w:bCs/>
          <w:color w:val="EA5A24"/>
          <w:sz w:val="36"/>
          <w:szCs w:val="28"/>
        </w:rPr>
      </w:pPr>
      <w:bookmarkStart w:id="0" w:name="_Toc265852759"/>
      <w:r>
        <w:br w:type="page"/>
      </w:r>
    </w:p>
    <w:p w:rsidR="006907A8" w:rsidRDefault="006907A8" w:rsidP="00B2159F">
      <w:pPr>
        <w:pStyle w:val="Heading1"/>
        <w:numPr>
          <w:ilvl w:val="0"/>
          <w:numId w:val="0"/>
        </w:numPr>
      </w:pPr>
      <w:bookmarkStart w:id="1" w:name="_Toc417046071"/>
      <w:r w:rsidRPr="00772DA5">
        <w:lastRenderedPageBreak/>
        <w:t>SOMMAIRE</w:t>
      </w:r>
      <w:bookmarkEnd w:id="0"/>
      <w:bookmarkEnd w:id="1"/>
    </w:p>
    <w:p w:rsidR="00FA2457" w:rsidRDefault="006907A8">
      <w:pPr>
        <w:pStyle w:val="TOC1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color w:val="auto"/>
          <w:sz w:val="22"/>
          <w:lang w:eastAsia="fr-FR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17046071" w:history="1">
        <w:r w:rsidR="00FA2457" w:rsidRPr="00CD06CC">
          <w:rPr>
            <w:rStyle w:val="Hyperlink"/>
            <w:noProof/>
          </w:rPr>
          <w:t>SOMMAIRE</w:t>
        </w:r>
        <w:r w:rsidR="00FA2457">
          <w:rPr>
            <w:noProof/>
            <w:webHidden/>
          </w:rPr>
          <w:tab/>
        </w:r>
        <w:r w:rsidR="00FA2457">
          <w:rPr>
            <w:noProof/>
            <w:webHidden/>
          </w:rPr>
          <w:fldChar w:fldCharType="begin"/>
        </w:r>
        <w:r w:rsidR="00FA2457">
          <w:rPr>
            <w:noProof/>
            <w:webHidden/>
          </w:rPr>
          <w:instrText xml:space="preserve"> PAGEREF _Toc417046071 \h </w:instrText>
        </w:r>
        <w:r w:rsidR="00FA2457">
          <w:rPr>
            <w:noProof/>
            <w:webHidden/>
          </w:rPr>
        </w:r>
        <w:r w:rsidR="00FA2457">
          <w:rPr>
            <w:noProof/>
            <w:webHidden/>
          </w:rPr>
          <w:fldChar w:fldCharType="separate"/>
        </w:r>
        <w:r w:rsidR="00FA2457">
          <w:rPr>
            <w:noProof/>
            <w:webHidden/>
          </w:rPr>
          <w:t>2</w:t>
        </w:r>
        <w:r w:rsidR="00FA2457">
          <w:rPr>
            <w:noProof/>
            <w:webHidden/>
          </w:rPr>
          <w:fldChar w:fldCharType="end"/>
        </w:r>
      </w:hyperlink>
    </w:p>
    <w:p w:rsidR="00FA2457" w:rsidRDefault="00BB4F3A">
      <w:pPr>
        <w:pStyle w:val="TOC1"/>
        <w:tabs>
          <w:tab w:val="left" w:pos="400"/>
          <w:tab w:val="right" w:leader="dot" w:pos="9770"/>
        </w:tabs>
        <w:rPr>
          <w:rFonts w:asciiTheme="minorHAnsi" w:eastAsiaTheme="minorEastAsia" w:hAnsiTheme="minorHAnsi" w:cstheme="minorBidi"/>
          <w:noProof/>
          <w:color w:val="auto"/>
          <w:sz w:val="22"/>
          <w:lang w:eastAsia="fr-FR"/>
        </w:rPr>
      </w:pPr>
      <w:hyperlink w:anchor="_Toc417046072" w:history="1">
        <w:r w:rsidR="00FA2457" w:rsidRPr="00CD06CC">
          <w:rPr>
            <w:rStyle w:val="Hyperlink"/>
            <w:noProof/>
          </w:rPr>
          <w:t>1.</w:t>
        </w:r>
        <w:r w:rsidR="00FA2457">
          <w:rPr>
            <w:rFonts w:asciiTheme="minorHAnsi" w:eastAsiaTheme="minorEastAsia" w:hAnsiTheme="minorHAnsi" w:cstheme="minorBidi"/>
            <w:noProof/>
            <w:color w:val="auto"/>
            <w:sz w:val="22"/>
            <w:lang w:eastAsia="fr-FR"/>
          </w:rPr>
          <w:tab/>
        </w:r>
        <w:r w:rsidR="00FA2457" w:rsidRPr="00CD06CC">
          <w:rPr>
            <w:rStyle w:val="Hyperlink"/>
            <w:noProof/>
          </w:rPr>
          <w:t>Gestion du document</w:t>
        </w:r>
        <w:r w:rsidR="00FA2457">
          <w:rPr>
            <w:noProof/>
            <w:webHidden/>
          </w:rPr>
          <w:tab/>
        </w:r>
        <w:r w:rsidR="00FA2457">
          <w:rPr>
            <w:noProof/>
            <w:webHidden/>
          </w:rPr>
          <w:fldChar w:fldCharType="begin"/>
        </w:r>
        <w:r w:rsidR="00FA2457">
          <w:rPr>
            <w:noProof/>
            <w:webHidden/>
          </w:rPr>
          <w:instrText xml:space="preserve"> PAGEREF _Toc417046072 \h </w:instrText>
        </w:r>
        <w:r w:rsidR="00FA2457">
          <w:rPr>
            <w:noProof/>
            <w:webHidden/>
          </w:rPr>
        </w:r>
        <w:r w:rsidR="00FA2457">
          <w:rPr>
            <w:noProof/>
            <w:webHidden/>
          </w:rPr>
          <w:fldChar w:fldCharType="separate"/>
        </w:r>
        <w:r w:rsidR="00FA2457">
          <w:rPr>
            <w:noProof/>
            <w:webHidden/>
          </w:rPr>
          <w:t>3</w:t>
        </w:r>
        <w:r w:rsidR="00FA2457">
          <w:rPr>
            <w:noProof/>
            <w:webHidden/>
          </w:rPr>
          <w:fldChar w:fldCharType="end"/>
        </w:r>
      </w:hyperlink>
    </w:p>
    <w:p w:rsidR="00FA2457" w:rsidRDefault="00BB4F3A">
      <w:pPr>
        <w:pStyle w:val="TOC1"/>
        <w:tabs>
          <w:tab w:val="left" w:pos="400"/>
          <w:tab w:val="right" w:leader="dot" w:pos="9770"/>
        </w:tabs>
        <w:rPr>
          <w:rFonts w:asciiTheme="minorHAnsi" w:eastAsiaTheme="minorEastAsia" w:hAnsiTheme="minorHAnsi" w:cstheme="minorBidi"/>
          <w:noProof/>
          <w:color w:val="auto"/>
          <w:sz w:val="22"/>
          <w:lang w:eastAsia="fr-FR"/>
        </w:rPr>
      </w:pPr>
      <w:hyperlink w:anchor="_Toc417046073" w:history="1">
        <w:r w:rsidR="00FA2457" w:rsidRPr="00CD06CC">
          <w:rPr>
            <w:rStyle w:val="Hyperlink"/>
            <w:noProof/>
          </w:rPr>
          <w:t>2.</w:t>
        </w:r>
        <w:r w:rsidR="00FA2457">
          <w:rPr>
            <w:rFonts w:asciiTheme="minorHAnsi" w:eastAsiaTheme="minorEastAsia" w:hAnsiTheme="minorHAnsi" w:cstheme="minorBidi"/>
            <w:noProof/>
            <w:color w:val="auto"/>
            <w:sz w:val="22"/>
            <w:lang w:eastAsia="fr-FR"/>
          </w:rPr>
          <w:tab/>
        </w:r>
        <w:r w:rsidR="00FA2457" w:rsidRPr="00CD06CC">
          <w:rPr>
            <w:rStyle w:val="Hyperlink"/>
            <w:noProof/>
          </w:rPr>
          <w:t>Introduction</w:t>
        </w:r>
        <w:r w:rsidR="00FA2457">
          <w:rPr>
            <w:noProof/>
            <w:webHidden/>
          </w:rPr>
          <w:tab/>
        </w:r>
        <w:r w:rsidR="00FA2457">
          <w:rPr>
            <w:noProof/>
            <w:webHidden/>
          </w:rPr>
          <w:fldChar w:fldCharType="begin"/>
        </w:r>
        <w:r w:rsidR="00FA2457">
          <w:rPr>
            <w:noProof/>
            <w:webHidden/>
          </w:rPr>
          <w:instrText xml:space="preserve"> PAGEREF _Toc417046073 \h </w:instrText>
        </w:r>
        <w:r w:rsidR="00FA2457">
          <w:rPr>
            <w:noProof/>
            <w:webHidden/>
          </w:rPr>
        </w:r>
        <w:r w:rsidR="00FA2457">
          <w:rPr>
            <w:noProof/>
            <w:webHidden/>
          </w:rPr>
          <w:fldChar w:fldCharType="separate"/>
        </w:r>
        <w:r w:rsidR="00FA2457">
          <w:rPr>
            <w:noProof/>
            <w:webHidden/>
          </w:rPr>
          <w:t>4</w:t>
        </w:r>
        <w:r w:rsidR="00FA2457">
          <w:rPr>
            <w:noProof/>
            <w:webHidden/>
          </w:rPr>
          <w:fldChar w:fldCharType="end"/>
        </w:r>
      </w:hyperlink>
    </w:p>
    <w:p w:rsidR="00FA2457" w:rsidRDefault="00BB4F3A">
      <w:pPr>
        <w:pStyle w:val="TOC2"/>
        <w:tabs>
          <w:tab w:val="left" w:pos="880"/>
          <w:tab w:val="right" w:leader="dot" w:pos="9770"/>
        </w:tabs>
        <w:rPr>
          <w:rFonts w:asciiTheme="minorHAnsi" w:eastAsiaTheme="minorEastAsia" w:hAnsiTheme="minorHAnsi" w:cstheme="minorBidi"/>
          <w:noProof/>
          <w:color w:val="auto"/>
          <w:sz w:val="22"/>
          <w:lang w:eastAsia="fr-FR"/>
        </w:rPr>
      </w:pPr>
      <w:hyperlink w:anchor="_Toc417046074" w:history="1">
        <w:r w:rsidR="00FA2457" w:rsidRPr="00CD06CC">
          <w:rPr>
            <w:rStyle w:val="Hyperlink"/>
            <w:noProof/>
          </w:rPr>
          <w:t>2.1.</w:t>
        </w:r>
        <w:r w:rsidR="00FA2457">
          <w:rPr>
            <w:rFonts w:asciiTheme="minorHAnsi" w:eastAsiaTheme="minorEastAsia" w:hAnsiTheme="minorHAnsi" w:cstheme="minorBidi"/>
            <w:noProof/>
            <w:color w:val="auto"/>
            <w:sz w:val="22"/>
            <w:lang w:eastAsia="fr-FR"/>
          </w:rPr>
          <w:tab/>
        </w:r>
        <w:r w:rsidR="00FA2457" w:rsidRPr="00CD06CC">
          <w:rPr>
            <w:rStyle w:val="Hyperlink"/>
            <w:noProof/>
          </w:rPr>
          <w:t>Contexte</w:t>
        </w:r>
        <w:r w:rsidR="00FA2457">
          <w:rPr>
            <w:noProof/>
            <w:webHidden/>
          </w:rPr>
          <w:tab/>
        </w:r>
        <w:r w:rsidR="00FA2457">
          <w:rPr>
            <w:noProof/>
            <w:webHidden/>
          </w:rPr>
          <w:fldChar w:fldCharType="begin"/>
        </w:r>
        <w:r w:rsidR="00FA2457">
          <w:rPr>
            <w:noProof/>
            <w:webHidden/>
          </w:rPr>
          <w:instrText xml:space="preserve"> PAGEREF _Toc417046074 \h </w:instrText>
        </w:r>
        <w:r w:rsidR="00FA2457">
          <w:rPr>
            <w:noProof/>
            <w:webHidden/>
          </w:rPr>
        </w:r>
        <w:r w:rsidR="00FA2457">
          <w:rPr>
            <w:noProof/>
            <w:webHidden/>
          </w:rPr>
          <w:fldChar w:fldCharType="separate"/>
        </w:r>
        <w:r w:rsidR="00FA2457">
          <w:rPr>
            <w:noProof/>
            <w:webHidden/>
          </w:rPr>
          <w:t>4</w:t>
        </w:r>
        <w:r w:rsidR="00FA2457">
          <w:rPr>
            <w:noProof/>
            <w:webHidden/>
          </w:rPr>
          <w:fldChar w:fldCharType="end"/>
        </w:r>
      </w:hyperlink>
    </w:p>
    <w:p w:rsidR="00FA2457" w:rsidRDefault="00BB4F3A">
      <w:pPr>
        <w:pStyle w:val="TOC2"/>
        <w:tabs>
          <w:tab w:val="left" w:pos="880"/>
          <w:tab w:val="right" w:leader="dot" w:pos="9770"/>
        </w:tabs>
        <w:rPr>
          <w:rFonts w:asciiTheme="minorHAnsi" w:eastAsiaTheme="minorEastAsia" w:hAnsiTheme="minorHAnsi" w:cstheme="minorBidi"/>
          <w:noProof/>
          <w:color w:val="auto"/>
          <w:sz w:val="22"/>
          <w:lang w:eastAsia="fr-FR"/>
        </w:rPr>
      </w:pPr>
      <w:hyperlink w:anchor="_Toc417046075" w:history="1">
        <w:r w:rsidR="00FA2457" w:rsidRPr="00CD06CC">
          <w:rPr>
            <w:rStyle w:val="Hyperlink"/>
            <w:noProof/>
          </w:rPr>
          <w:t>2.2.</w:t>
        </w:r>
        <w:r w:rsidR="00FA2457">
          <w:rPr>
            <w:rFonts w:asciiTheme="minorHAnsi" w:eastAsiaTheme="minorEastAsia" w:hAnsiTheme="minorHAnsi" w:cstheme="minorBidi"/>
            <w:noProof/>
            <w:color w:val="auto"/>
            <w:sz w:val="22"/>
            <w:lang w:eastAsia="fr-FR"/>
          </w:rPr>
          <w:tab/>
        </w:r>
        <w:r w:rsidR="00FA2457" w:rsidRPr="00CD06CC">
          <w:rPr>
            <w:rStyle w:val="Hyperlink"/>
            <w:noProof/>
          </w:rPr>
          <w:t>Objet du document</w:t>
        </w:r>
        <w:r w:rsidR="00FA2457">
          <w:rPr>
            <w:noProof/>
            <w:webHidden/>
          </w:rPr>
          <w:tab/>
        </w:r>
        <w:r w:rsidR="00FA2457">
          <w:rPr>
            <w:noProof/>
            <w:webHidden/>
          </w:rPr>
          <w:fldChar w:fldCharType="begin"/>
        </w:r>
        <w:r w:rsidR="00FA2457">
          <w:rPr>
            <w:noProof/>
            <w:webHidden/>
          </w:rPr>
          <w:instrText xml:space="preserve"> PAGEREF _Toc417046075 \h </w:instrText>
        </w:r>
        <w:r w:rsidR="00FA2457">
          <w:rPr>
            <w:noProof/>
            <w:webHidden/>
          </w:rPr>
        </w:r>
        <w:r w:rsidR="00FA2457">
          <w:rPr>
            <w:noProof/>
            <w:webHidden/>
          </w:rPr>
          <w:fldChar w:fldCharType="separate"/>
        </w:r>
        <w:r w:rsidR="00FA2457">
          <w:rPr>
            <w:noProof/>
            <w:webHidden/>
          </w:rPr>
          <w:t>4</w:t>
        </w:r>
        <w:r w:rsidR="00FA2457">
          <w:rPr>
            <w:noProof/>
            <w:webHidden/>
          </w:rPr>
          <w:fldChar w:fldCharType="end"/>
        </w:r>
      </w:hyperlink>
    </w:p>
    <w:p w:rsidR="00FA2457" w:rsidRDefault="00BB4F3A">
      <w:pPr>
        <w:pStyle w:val="TOC1"/>
        <w:tabs>
          <w:tab w:val="left" w:pos="400"/>
          <w:tab w:val="right" w:leader="dot" w:pos="9770"/>
        </w:tabs>
        <w:rPr>
          <w:rFonts w:asciiTheme="minorHAnsi" w:eastAsiaTheme="minorEastAsia" w:hAnsiTheme="minorHAnsi" w:cstheme="minorBidi"/>
          <w:noProof/>
          <w:color w:val="auto"/>
          <w:sz w:val="22"/>
          <w:lang w:eastAsia="fr-FR"/>
        </w:rPr>
      </w:pPr>
      <w:hyperlink w:anchor="_Toc417046076" w:history="1">
        <w:r w:rsidR="00FA2457" w:rsidRPr="00CD06CC">
          <w:rPr>
            <w:rStyle w:val="Hyperlink"/>
            <w:noProof/>
          </w:rPr>
          <w:t>3.</w:t>
        </w:r>
        <w:r w:rsidR="00FA2457">
          <w:rPr>
            <w:rFonts w:asciiTheme="minorHAnsi" w:eastAsiaTheme="minorEastAsia" w:hAnsiTheme="minorHAnsi" w:cstheme="minorBidi"/>
            <w:noProof/>
            <w:color w:val="auto"/>
            <w:sz w:val="22"/>
            <w:lang w:eastAsia="fr-FR"/>
          </w:rPr>
          <w:tab/>
        </w:r>
        <w:r w:rsidR="00FA2457" w:rsidRPr="00CD06CC">
          <w:rPr>
            <w:rStyle w:val="Hyperlink"/>
            <w:noProof/>
          </w:rPr>
          <w:t>Spécification de la demi-interface</w:t>
        </w:r>
        <w:r w:rsidR="00FA2457">
          <w:rPr>
            <w:noProof/>
            <w:webHidden/>
          </w:rPr>
          <w:tab/>
        </w:r>
        <w:r w:rsidR="00FA2457">
          <w:rPr>
            <w:noProof/>
            <w:webHidden/>
          </w:rPr>
          <w:fldChar w:fldCharType="begin"/>
        </w:r>
        <w:r w:rsidR="00FA2457">
          <w:rPr>
            <w:noProof/>
            <w:webHidden/>
          </w:rPr>
          <w:instrText xml:space="preserve"> PAGEREF _Toc417046076 \h </w:instrText>
        </w:r>
        <w:r w:rsidR="00FA2457">
          <w:rPr>
            <w:noProof/>
            <w:webHidden/>
          </w:rPr>
        </w:r>
        <w:r w:rsidR="00FA2457">
          <w:rPr>
            <w:noProof/>
            <w:webHidden/>
          </w:rPr>
          <w:fldChar w:fldCharType="separate"/>
        </w:r>
        <w:r w:rsidR="00FA2457">
          <w:rPr>
            <w:noProof/>
            <w:webHidden/>
          </w:rPr>
          <w:t>5</w:t>
        </w:r>
        <w:r w:rsidR="00FA2457">
          <w:rPr>
            <w:noProof/>
            <w:webHidden/>
          </w:rPr>
          <w:fldChar w:fldCharType="end"/>
        </w:r>
      </w:hyperlink>
    </w:p>
    <w:p w:rsidR="00FA2457" w:rsidRDefault="00BB4F3A">
      <w:pPr>
        <w:pStyle w:val="TOC2"/>
        <w:tabs>
          <w:tab w:val="left" w:pos="880"/>
          <w:tab w:val="right" w:leader="dot" w:pos="9770"/>
        </w:tabs>
        <w:rPr>
          <w:rFonts w:asciiTheme="minorHAnsi" w:eastAsiaTheme="minorEastAsia" w:hAnsiTheme="minorHAnsi" w:cstheme="minorBidi"/>
          <w:noProof/>
          <w:color w:val="auto"/>
          <w:sz w:val="22"/>
          <w:lang w:eastAsia="fr-FR"/>
        </w:rPr>
      </w:pPr>
      <w:hyperlink w:anchor="_Toc417046077" w:history="1">
        <w:r w:rsidR="00FA2457" w:rsidRPr="00CD06CC">
          <w:rPr>
            <w:rStyle w:val="Hyperlink"/>
            <w:noProof/>
          </w:rPr>
          <w:t>3.1.</w:t>
        </w:r>
        <w:r w:rsidR="00FA2457">
          <w:rPr>
            <w:rFonts w:asciiTheme="minorHAnsi" w:eastAsiaTheme="minorEastAsia" w:hAnsiTheme="minorHAnsi" w:cstheme="minorBidi"/>
            <w:noProof/>
            <w:color w:val="auto"/>
            <w:sz w:val="22"/>
            <w:lang w:eastAsia="fr-FR"/>
          </w:rPr>
          <w:tab/>
        </w:r>
        <w:r w:rsidR="00FA2457" w:rsidRPr="00CD06CC">
          <w:rPr>
            <w:rStyle w:val="Hyperlink"/>
            <w:noProof/>
          </w:rPr>
          <w:t>Description générale</w:t>
        </w:r>
        <w:r w:rsidR="00FA2457">
          <w:rPr>
            <w:noProof/>
            <w:webHidden/>
          </w:rPr>
          <w:tab/>
        </w:r>
        <w:r w:rsidR="00FA2457">
          <w:rPr>
            <w:noProof/>
            <w:webHidden/>
          </w:rPr>
          <w:fldChar w:fldCharType="begin"/>
        </w:r>
        <w:r w:rsidR="00FA2457">
          <w:rPr>
            <w:noProof/>
            <w:webHidden/>
          </w:rPr>
          <w:instrText xml:space="preserve"> PAGEREF _Toc417046077 \h </w:instrText>
        </w:r>
        <w:r w:rsidR="00FA2457">
          <w:rPr>
            <w:noProof/>
            <w:webHidden/>
          </w:rPr>
        </w:r>
        <w:r w:rsidR="00FA2457">
          <w:rPr>
            <w:noProof/>
            <w:webHidden/>
          </w:rPr>
          <w:fldChar w:fldCharType="separate"/>
        </w:r>
        <w:r w:rsidR="00FA2457">
          <w:rPr>
            <w:noProof/>
            <w:webHidden/>
          </w:rPr>
          <w:t>5</w:t>
        </w:r>
        <w:r w:rsidR="00FA2457">
          <w:rPr>
            <w:noProof/>
            <w:webHidden/>
          </w:rPr>
          <w:fldChar w:fldCharType="end"/>
        </w:r>
      </w:hyperlink>
    </w:p>
    <w:p w:rsidR="00FA2457" w:rsidRDefault="00BB4F3A">
      <w:pPr>
        <w:pStyle w:val="TOC2"/>
        <w:tabs>
          <w:tab w:val="left" w:pos="880"/>
          <w:tab w:val="right" w:leader="dot" w:pos="9770"/>
        </w:tabs>
        <w:rPr>
          <w:rFonts w:asciiTheme="minorHAnsi" w:eastAsiaTheme="minorEastAsia" w:hAnsiTheme="minorHAnsi" w:cstheme="minorBidi"/>
          <w:noProof/>
          <w:color w:val="auto"/>
          <w:sz w:val="22"/>
          <w:lang w:eastAsia="fr-FR"/>
        </w:rPr>
      </w:pPr>
      <w:hyperlink w:anchor="_Toc417046078" w:history="1">
        <w:r w:rsidR="00FA2457" w:rsidRPr="00CD06CC">
          <w:rPr>
            <w:rStyle w:val="Hyperlink"/>
            <w:noProof/>
          </w:rPr>
          <w:t>3.1.</w:t>
        </w:r>
        <w:r w:rsidR="00FA2457">
          <w:rPr>
            <w:rFonts w:asciiTheme="minorHAnsi" w:eastAsiaTheme="minorEastAsia" w:hAnsiTheme="minorHAnsi" w:cstheme="minorBidi"/>
            <w:noProof/>
            <w:color w:val="auto"/>
            <w:sz w:val="22"/>
            <w:lang w:eastAsia="fr-FR"/>
          </w:rPr>
          <w:tab/>
        </w:r>
        <w:r w:rsidR="00FA2457" w:rsidRPr="00CD06CC">
          <w:rPr>
            <w:rStyle w:val="Hyperlink"/>
            <w:noProof/>
          </w:rPr>
          <w:t>Description du fichier d’export</w:t>
        </w:r>
        <w:r w:rsidR="00FA2457">
          <w:rPr>
            <w:noProof/>
            <w:webHidden/>
          </w:rPr>
          <w:tab/>
        </w:r>
        <w:r w:rsidR="00FA2457">
          <w:rPr>
            <w:noProof/>
            <w:webHidden/>
          </w:rPr>
          <w:fldChar w:fldCharType="begin"/>
        </w:r>
        <w:r w:rsidR="00FA2457">
          <w:rPr>
            <w:noProof/>
            <w:webHidden/>
          </w:rPr>
          <w:instrText xml:space="preserve"> PAGEREF _Toc417046078 \h </w:instrText>
        </w:r>
        <w:r w:rsidR="00FA2457">
          <w:rPr>
            <w:noProof/>
            <w:webHidden/>
          </w:rPr>
        </w:r>
        <w:r w:rsidR="00FA2457">
          <w:rPr>
            <w:noProof/>
            <w:webHidden/>
          </w:rPr>
          <w:fldChar w:fldCharType="separate"/>
        </w:r>
        <w:r w:rsidR="00FA2457">
          <w:rPr>
            <w:noProof/>
            <w:webHidden/>
          </w:rPr>
          <w:t>6</w:t>
        </w:r>
        <w:r w:rsidR="00FA2457">
          <w:rPr>
            <w:noProof/>
            <w:webHidden/>
          </w:rPr>
          <w:fldChar w:fldCharType="end"/>
        </w:r>
      </w:hyperlink>
    </w:p>
    <w:p w:rsidR="00FA2457" w:rsidRDefault="00BB4F3A">
      <w:pPr>
        <w:pStyle w:val="TOC2"/>
        <w:tabs>
          <w:tab w:val="left" w:pos="880"/>
          <w:tab w:val="right" w:leader="dot" w:pos="9770"/>
        </w:tabs>
        <w:rPr>
          <w:rFonts w:asciiTheme="minorHAnsi" w:eastAsiaTheme="minorEastAsia" w:hAnsiTheme="minorHAnsi" w:cstheme="minorBidi"/>
          <w:noProof/>
          <w:color w:val="auto"/>
          <w:sz w:val="22"/>
          <w:lang w:eastAsia="fr-FR"/>
        </w:rPr>
      </w:pPr>
      <w:hyperlink w:anchor="_Toc417046079" w:history="1">
        <w:r w:rsidR="00FA2457" w:rsidRPr="00CD06CC">
          <w:rPr>
            <w:rStyle w:val="Hyperlink"/>
            <w:noProof/>
          </w:rPr>
          <w:t>3.2.</w:t>
        </w:r>
        <w:r w:rsidR="00FA2457">
          <w:rPr>
            <w:rFonts w:asciiTheme="minorHAnsi" w:eastAsiaTheme="minorEastAsia" w:hAnsiTheme="minorHAnsi" w:cstheme="minorBidi"/>
            <w:noProof/>
            <w:color w:val="auto"/>
            <w:sz w:val="22"/>
            <w:lang w:eastAsia="fr-FR"/>
          </w:rPr>
          <w:tab/>
        </w:r>
        <w:r w:rsidR="00FA2457" w:rsidRPr="00CD06CC">
          <w:rPr>
            <w:rStyle w:val="Hyperlink"/>
            <w:noProof/>
          </w:rPr>
          <w:t>Implémentation</w:t>
        </w:r>
        <w:r w:rsidR="00FA2457">
          <w:rPr>
            <w:noProof/>
            <w:webHidden/>
          </w:rPr>
          <w:tab/>
        </w:r>
        <w:r w:rsidR="00FA2457">
          <w:rPr>
            <w:noProof/>
            <w:webHidden/>
          </w:rPr>
          <w:fldChar w:fldCharType="begin"/>
        </w:r>
        <w:r w:rsidR="00FA2457">
          <w:rPr>
            <w:noProof/>
            <w:webHidden/>
          </w:rPr>
          <w:instrText xml:space="preserve"> PAGEREF _Toc417046079 \h </w:instrText>
        </w:r>
        <w:r w:rsidR="00FA2457">
          <w:rPr>
            <w:noProof/>
            <w:webHidden/>
          </w:rPr>
        </w:r>
        <w:r w:rsidR="00FA2457">
          <w:rPr>
            <w:noProof/>
            <w:webHidden/>
          </w:rPr>
          <w:fldChar w:fldCharType="separate"/>
        </w:r>
        <w:r w:rsidR="00FA2457">
          <w:rPr>
            <w:noProof/>
            <w:webHidden/>
          </w:rPr>
          <w:t>8</w:t>
        </w:r>
        <w:r w:rsidR="00FA2457">
          <w:rPr>
            <w:noProof/>
            <w:webHidden/>
          </w:rPr>
          <w:fldChar w:fldCharType="end"/>
        </w:r>
      </w:hyperlink>
    </w:p>
    <w:p w:rsidR="00FA2457" w:rsidRDefault="00BB4F3A">
      <w:pPr>
        <w:pStyle w:val="TOC3"/>
        <w:tabs>
          <w:tab w:val="left" w:pos="1320"/>
          <w:tab w:val="right" w:leader="dot" w:pos="9770"/>
        </w:tabs>
        <w:rPr>
          <w:rFonts w:asciiTheme="minorHAnsi" w:eastAsiaTheme="minorEastAsia" w:hAnsiTheme="minorHAnsi" w:cstheme="minorBidi"/>
          <w:noProof/>
          <w:color w:val="auto"/>
          <w:sz w:val="22"/>
          <w:lang w:eastAsia="fr-FR"/>
        </w:rPr>
      </w:pPr>
      <w:hyperlink w:anchor="_Toc417046080" w:history="1">
        <w:r w:rsidR="00FA2457" w:rsidRPr="00CD06CC">
          <w:rPr>
            <w:rStyle w:val="Hyperlink"/>
            <w:noProof/>
          </w:rPr>
          <w:t>3.2.1.</w:t>
        </w:r>
        <w:r w:rsidR="00FA2457">
          <w:rPr>
            <w:rFonts w:asciiTheme="minorHAnsi" w:eastAsiaTheme="minorEastAsia" w:hAnsiTheme="minorHAnsi" w:cstheme="minorBidi"/>
            <w:noProof/>
            <w:color w:val="auto"/>
            <w:sz w:val="22"/>
            <w:lang w:eastAsia="fr-FR"/>
          </w:rPr>
          <w:tab/>
        </w:r>
        <w:r w:rsidR="00FA2457" w:rsidRPr="00CD06CC">
          <w:rPr>
            <w:rStyle w:val="Hyperlink"/>
            <w:noProof/>
          </w:rPr>
          <w:t>Spécifications de l’exécutable</w:t>
        </w:r>
        <w:r w:rsidR="00FA2457">
          <w:rPr>
            <w:noProof/>
            <w:webHidden/>
          </w:rPr>
          <w:tab/>
        </w:r>
        <w:r w:rsidR="00FA2457">
          <w:rPr>
            <w:noProof/>
            <w:webHidden/>
          </w:rPr>
          <w:fldChar w:fldCharType="begin"/>
        </w:r>
        <w:r w:rsidR="00FA2457">
          <w:rPr>
            <w:noProof/>
            <w:webHidden/>
          </w:rPr>
          <w:instrText xml:space="preserve"> PAGEREF _Toc417046080 \h </w:instrText>
        </w:r>
        <w:r w:rsidR="00FA2457">
          <w:rPr>
            <w:noProof/>
            <w:webHidden/>
          </w:rPr>
        </w:r>
        <w:r w:rsidR="00FA2457">
          <w:rPr>
            <w:noProof/>
            <w:webHidden/>
          </w:rPr>
          <w:fldChar w:fldCharType="separate"/>
        </w:r>
        <w:r w:rsidR="00FA2457">
          <w:rPr>
            <w:noProof/>
            <w:webHidden/>
          </w:rPr>
          <w:t>8</w:t>
        </w:r>
        <w:r w:rsidR="00FA2457">
          <w:rPr>
            <w:noProof/>
            <w:webHidden/>
          </w:rPr>
          <w:fldChar w:fldCharType="end"/>
        </w:r>
      </w:hyperlink>
    </w:p>
    <w:p w:rsidR="006907A8" w:rsidRDefault="006907A8" w:rsidP="002B5108">
      <w:pPr>
        <w:tabs>
          <w:tab w:val="left" w:pos="2830"/>
        </w:tabs>
      </w:pPr>
      <w:r>
        <w:fldChar w:fldCharType="end"/>
      </w:r>
    </w:p>
    <w:p w:rsidR="006907A8" w:rsidRDefault="007F7376" w:rsidP="00B2159F">
      <w:pPr>
        <w:pStyle w:val="Heading1"/>
      </w:pPr>
      <w:bookmarkStart w:id="2" w:name="_Toc155699520"/>
      <w:r>
        <w:br w:type="page"/>
      </w:r>
      <w:bookmarkStart w:id="3" w:name="_Toc417046072"/>
      <w:r w:rsidR="006907A8">
        <w:lastRenderedPageBreak/>
        <w:t>Gestion du document</w:t>
      </w:r>
      <w:bookmarkEnd w:id="3"/>
    </w:p>
    <w:p w:rsidR="006907A8" w:rsidRDefault="006907A8" w:rsidP="006907A8">
      <w:pPr>
        <w:rPr>
          <w:b/>
          <w:sz w:val="22"/>
        </w:rPr>
      </w:pPr>
      <w:r w:rsidRPr="00BF6DD3">
        <w:rPr>
          <w:b/>
          <w:sz w:val="22"/>
        </w:rPr>
        <w:t>Gestion du Document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4"/>
        <w:gridCol w:w="2513"/>
        <w:gridCol w:w="2732"/>
        <w:gridCol w:w="1417"/>
        <w:gridCol w:w="1392"/>
      </w:tblGrid>
      <w:tr w:rsidR="00AA0833" w:rsidRPr="008F7C73" w:rsidTr="008F7C73">
        <w:trPr>
          <w:jc w:val="center"/>
        </w:trPr>
        <w:tc>
          <w:tcPr>
            <w:tcW w:w="1754" w:type="dxa"/>
            <w:shd w:val="clear" w:color="auto" w:fill="BBD2F9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b/>
                <w:sz w:val="22"/>
              </w:rPr>
            </w:pPr>
          </w:p>
        </w:tc>
        <w:tc>
          <w:tcPr>
            <w:tcW w:w="2513" w:type="dxa"/>
            <w:shd w:val="clear" w:color="auto" w:fill="BBD2F9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b/>
                <w:sz w:val="22"/>
              </w:rPr>
            </w:pPr>
            <w:r w:rsidRPr="008F7C73">
              <w:rPr>
                <w:b/>
                <w:sz w:val="22"/>
              </w:rPr>
              <w:t>Nom</w:t>
            </w:r>
          </w:p>
        </w:tc>
        <w:tc>
          <w:tcPr>
            <w:tcW w:w="2732" w:type="dxa"/>
            <w:shd w:val="clear" w:color="auto" w:fill="BBD2F9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b/>
                <w:sz w:val="22"/>
              </w:rPr>
            </w:pPr>
            <w:r w:rsidRPr="008F7C73">
              <w:rPr>
                <w:b/>
                <w:sz w:val="22"/>
              </w:rPr>
              <w:t>Société</w:t>
            </w:r>
          </w:p>
        </w:tc>
        <w:tc>
          <w:tcPr>
            <w:tcW w:w="1417" w:type="dxa"/>
            <w:shd w:val="clear" w:color="auto" w:fill="BBD2F9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b/>
                <w:sz w:val="22"/>
              </w:rPr>
            </w:pPr>
            <w:r w:rsidRPr="008F7C73">
              <w:rPr>
                <w:b/>
                <w:sz w:val="22"/>
              </w:rPr>
              <w:t>Date</w:t>
            </w:r>
          </w:p>
        </w:tc>
        <w:tc>
          <w:tcPr>
            <w:tcW w:w="1392" w:type="dxa"/>
            <w:shd w:val="clear" w:color="auto" w:fill="BBD2F9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b/>
                <w:sz w:val="22"/>
              </w:rPr>
            </w:pPr>
            <w:r w:rsidRPr="008F7C73">
              <w:rPr>
                <w:b/>
                <w:sz w:val="22"/>
              </w:rPr>
              <w:t>Visa</w:t>
            </w:r>
          </w:p>
        </w:tc>
      </w:tr>
      <w:tr w:rsidR="003766FA" w:rsidRPr="008F7C73" w:rsidTr="000125C8">
        <w:trPr>
          <w:jc w:val="center"/>
        </w:trPr>
        <w:tc>
          <w:tcPr>
            <w:tcW w:w="1754" w:type="dxa"/>
            <w:shd w:val="clear" w:color="auto" w:fill="auto"/>
          </w:tcPr>
          <w:p w:rsidR="003766FA" w:rsidRPr="008F7C73" w:rsidRDefault="003766FA" w:rsidP="000125C8">
            <w:pPr>
              <w:spacing w:after="0" w:line="240" w:lineRule="auto"/>
              <w:ind w:left="0"/>
              <w:rPr>
                <w:b/>
                <w:sz w:val="22"/>
              </w:rPr>
            </w:pPr>
            <w:r w:rsidRPr="008F7C73">
              <w:rPr>
                <w:b/>
                <w:sz w:val="22"/>
              </w:rPr>
              <w:t>Rédigé par</w:t>
            </w:r>
          </w:p>
        </w:tc>
        <w:tc>
          <w:tcPr>
            <w:tcW w:w="2513" w:type="dxa"/>
            <w:shd w:val="clear" w:color="auto" w:fill="auto"/>
          </w:tcPr>
          <w:p w:rsidR="003766FA" w:rsidRPr="008F7C73" w:rsidRDefault="003766FA" w:rsidP="000125C8">
            <w:pPr>
              <w:spacing w:after="0" w:line="240" w:lineRule="auto"/>
              <w:ind w:left="0"/>
              <w:rPr>
                <w:sz w:val="22"/>
              </w:rPr>
            </w:pPr>
            <w:r w:rsidRPr="008F7C73">
              <w:rPr>
                <w:sz w:val="22"/>
              </w:rPr>
              <w:t>Anthony BRIDON</w:t>
            </w:r>
          </w:p>
        </w:tc>
        <w:tc>
          <w:tcPr>
            <w:tcW w:w="2732" w:type="dxa"/>
            <w:shd w:val="clear" w:color="auto" w:fill="auto"/>
          </w:tcPr>
          <w:p w:rsidR="003766FA" w:rsidRPr="008F7C73" w:rsidRDefault="003766FA" w:rsidP="000125C8">
            <w:pPr>
              <w:spacing w:after="0" w:line="240" w:lineRule="auto"/>
              <w:ind w:left="0"/>
              <w:rPr>
                <w:sz w:val="22"/>
              </w:rPr>
            </w:pPr>
            <w:r w:rsidRPr="008F7C73">
              <w:rPr>
                <w:sz w:val="22"/>
              </w:rPr>
              <w:t>MEGA</w:t>
            </w:r>
          </w:p>
        </w:tc>
        <w:tc>
          <w:tcPr>
            <w:tcW w:w="1417" w:type="dxa"/>
            <w:shd w:val="clear" w:color="auto" w:fill="auto"/>
          </w:tcPr>
          <w:p w:rsidR="003766FA" w:rsidRPr="008F7C73" w:rsidRDefault="003766FA" w:rsidP="000125C8">
            <w:pPr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17</w:t>
            </w:r>
            <w:r w:rsidRPr="008F7C73">
              <w:rPr>
                <w:sz w:val="22"/>
              </w:rPr>
              <w:t>/</w:t>
            </w:r>
            <w:r>
              <w:rPr>
                <w:sz w:val="22"/>
              </w:rPr>
              <w:t>04</w:t>
            </w:r>
            <w:r w:rsidRPr="008F7C73">
              <w:rPr>
                <w:sz w:val="22"/>
              </w:rPr>
              <w:t>/201</w:t>
            </w:r>
            <w:r>
              <w:rPr>
                <w:sz w:val="22"/>
              </w:rPr>
              <w:t>5</w:t>
            </w:r>
          </w:p>
        </w:tc>
        <w:tc>
          <w:tcPr>
            <w:tcW w:w="1392" w:type="dxa"/>
            <w:shd w:val="clear" w:color="auto" w:fill="auto"/>
          </w:tcPr>
          <w:p w:rsidR="003766FA" w:rsidRPr="008F7C73" w:rsidRDefault="003766FA" w:rsidP="000125C8">
            <w:pPr>
              <w:spacing w:after="0" w:line="240" w:lineRule="auto"/>
              <w:ind w:left="0"/>
              <w:rPr>
                <w:sz w:val="22"/>
              </w:rPr>
            </w:pPr>
          </w:p>
        </w:tc>
      </w:tr>
      <w:tr w:rsidR="00AA0833" w:rsidRPr="008F7C73" w:rsidTr="008F7C73">
        <w:trPr>
          <w:jc w:val="center"/>
        </w:trPr>
        <w:tc>
          <w:tcPr>
            <w:tcW w:w="1754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b/>
                <w:sz w:val="22"/>
              </w:rPr>
            </w:pPr>
            <w:r w:rsidRPr="008F7C73">
              <w:rPr>
                <w:b/>
                <w:sz w:val="22"/>
              </w:rPr>
              <w:t>Vérifié par</w:t>
            </w:r>
          </w:p>
        </w:tc>
        <w:tc>
          <w:tcPr>
            <w:tcW w:w="2513" w:type="dxa"/>
            <w:shd w:val="clear" w:color="auto" w:fill="auto"/>
          </w:tcPr>
          <w:p w:rsidR="00501C6F" w:rsidRPr="008F7C73" w:rsidRDefault="00501C6F" w:rsidP="008F7C73">
            <w:pPr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2732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392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sz w:val="22"/>
              </w:rPr>
            </w:pPr>
          </w:p>
        </w:tc>
      </w:tr>
      <w:tr w:rsidR="00AA0833" w:rsidRPr="008F7C73" w:rsidTr="008F7C73">
        <w:trPr>
          <w:jc w:val="center"/>
        </w:trPr>
        <w:tc>
          <w:tcPr>
            <w:tcW w:w="1754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b/>
                <w:sz w:val="22"/>
              </w:rPr>
            </w:pPr>
            <w:r w:rsidRPr="008F7C73">
              <w:rPr>
                <w:b/>
                <w:sz w:val="22"/>
              </w:rPr>
              <w:t>Approuvé par</w:t>
            </w:r>
          </w:p>
        </w:tc>
        <w:tc>
          <w:tcPr>
            <w:tcW w:w="2513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2732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392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sz w:val="22"/>
              </w:rPr>
            </w:pPr>
          </w:p>
        </w:tc>
      </w:tr>
      <w:tr w:rsidR="00AA0833" w:rsidRPr="008F7C73" w:rsidTr="008F7C73">
        <w:trPr>
          <w:jc w:val="center"/>
        </w:trPr>
        <w:tc>
          <w:tcPr>
            <w:tcW w:w="1754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b/>
                <w:sz w:val="22"/>
              </w:rPr>
            </w:pPr>
            <w:r w:rsidRPr="008F7C73">
              <w:rPr>
                <w:b/>
                <w:sz w:val="22"/>
              </w:rPr>
              <w:t>Validé par</w:t>
            </w:r>
          </w:p>
        </w:tc>
        <w:tc>
          <w:tcPr>
            <w:tcW w:w="2513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2732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392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sz w:val="22"/>
              </w:rPr>
            </w:pPr>
          </w:p>
        </w:tc>
      </w:tr>
    </w:tbl>
    <w:p w:rsidR="006907A8" w:rsidRDefault="006907A8" w:rsidP="006907A8">
      <w:pPr>
        <w:rPr>
          <w:b/>
          <w:sz w:val="22"/>
        </w:rPr>
      </w:pPr>
      <w:r w:rsidRPr="00BF6DD3">
        <w:rPr>
          <w:b/>
          <w:sz w:val="22"/>
        </w:rPr>
        <w:t>Diffusion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103"/>
      </w:tblGrid>
      <w:tr w:rsidR="00AA0833" w:rsidRPr="008F7C73" w:rsidTr="008F7C73">
        <w:tc>
          <w:tcPr>
            <w:tcW w:w="4678" w:type="dxa"/>
            <w:shd w:val="clear" w:color="auto" w:fill="BBD2F9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b/>
                <w:sz w:val="22"/>
              </w:rPr>
            </w:pPr>
            <w:r w:rsidRPr="008F7C73">
              <w:rPr>
                <w:b/>
                <w:sz w:val="22"/>
              </w:rPr>
              <w:t>Société</w:t>
            </w:r>
            <w:r w:rsidR="009E7F62" w:rsidRPr="008F7C73">
              <w:rPr>
                <w:b/>
                <w:sz w:val="22"/>
              </w:rPr>
              <w:t xml:space="preserve"> </w:t>
            </w:r>
            <w:r w:rsidRPr="008F7C73">
              <w:rPr>
                <w:b/>
                <w:sz w:val="22"/>
              </w:rPr>
              <w:t>/</w:t>
            </w:r>
            <w:r w:rsidR="009E7F62" w:rsidRPr="008F7C73">
              <w:rPr>
                <w:b/>
                <w:sz w:val="22"/>
              </w:rPr>
              <w:t xml:space="preserve"> E</w:t>
            </w:r>
            <w:r w:rsidRPr="008F7C73">
              <w:rPr>
                <w:b/>
                <w:sz w:val="22"/>
              </w:rPr>
              <w:t>ntité</w:t>
            </w:r>
          </w:p>
        </w:tc>
        <w:tc>
          <w:tcPr>
            <w:tcW w:w="5103" w:type="dxa"/>
            <w:shd w:val="clear" w:color="auto" w:fill="BBD2F9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b/>
                <w:sz w:val="22"/>
              </w:rPr>
            </w:pPr>
            <w:r w:rsidRPr="008F7C73">
              <w:rPr>
                <w:b/>
                <w:sz w:val="22"/>
              </w:rPr>
              <w:t>Nom</w:t>
            </w:r>
          </w:p>
        </w:tc>
      </w:tr>
      <w:tr w:rsidR="00942CD1" w:rsidRPr="008F7C73" w:rsidTr="008F7C73">
        <w:tc>
          <w:tcPr>
            <w:tcW w:w="4678" w:type="dxa"/>
            <w:shd w:val="clear" w:color="auto" w:fill="auto"/>
          </w:tcPr>
          <w:p w:rsidR="00942CD1" w:rsidRPr="008F7C73" w:rsidRDefault="00311923" w:rsidP="008F7C73">
            <w:pPr>
              <w:spacing w:after="0" w:line="240" w:lineRule="auto"/>
              <w:ind w:left="0"/>
              <w:rPr>
                <w:sz w:val="22"/>
              </w:rPr>
            </w:pPr>
            <w:r w:rsidRPr="008F7C73">
              <w:rPr>
                <w:sz w:val="22"/>
              </w:rPr>
              <w:t>IFPEN / DSI</w:t>
            </w:r>
          </w:p>
        </w:tc>
        <w:tc>
          <w:tcPr>
            <w:tcW w:w="5103" w:type="dxa"/>
            <w:shd w:val="clear" w:color="auto" w:fill="auto"/>
          </w:tcPr>
          <w:p w:rsidR="00942CD1" w:rsidRPr="008F7C73" w:rsidRDefault="004E7E9B" w:rsidP="008F7C73">
            <w:pPr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Pascal MICHEL</w:t>
            </w:r>
          </w:p>
        </w:tc>
      </w:tr>
      <w:tr w:rsidR="003766FA" w:rsidRPr="008F7C73" w:rsidTr="003766F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6FA" w:rsidRPr="008F7C73" w:rsidRDefault="003766FA" w:rsidP="000125C8">
            <w:pPr>
              <w:spacing w:after="0" w:line="240" w:lineRule="auto"/>
              <w:ind w:left="0"/>
              <w:rPr>
                <w:sz w:val="22"/>
              </w:rPr>
            </w:pPr>
            <w:r w:rsidRPr="008F7C73">
              <w:rPr>
                <w:sz w:val="22"/>
              </w:rPr>
              <w:t>IFPEN / DSI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6FA" w:rsidRDefault="003766FA" w:rsidP="000125C8">
            <w:pPr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Philippe SAUVAYRE</w:t>
            </w:r>
          </w:p>
        </w:tc>
      </w:tr>
      <w:tr w:rsidR="003766FA" w:rsidRPr="008F7C73" w:rsidTr="003766F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6FA" w:rsidRPr="008F7C73" w:rsidRDefault="003766FA" w:rsidP="000125C8">
            <w:pPr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6FA" w:rsidRPr="008F7C73" w:rsidRDefault="003766FA" w:rsidP="000125C8">
            <w:pPr>
              <w:spacing w:after="0" w:line="240" w:lineRule="auto"/>
              <w:ind w:left="0"/>
              <w:rPr>
                <w:sz w:val="22"/>
              </w:rPr>
            </w:pPr>
          </w:p>
        </w:tc>
      </w:tr>
    </w:tbl>
    <w:p w:rsidR="006907A8" w:rsidRDefault="006907A8" w:rsidP="006907A8">
      <w:pPr>
        <w:rPr>
          <w:b/>
          <w:sz w:val="22"/>
        </w:rPr>
      </w:pPr>
    </w:p>
    <w:p w:rsidR="006907A8" w:rsidRDefault="006907A8" w:rsidP="006907A8">
      <w:pPr>
        <w:rPr>
          <w:b/>
          <w:sz w:val="22"/>
        </w:rPr>
      </w:pPr>
      <w:r w:rsidRPr="00BF6DD3">
        <w:rPr>
          <w:b/>
          <w:sz w:val="22"/>
        </w:rPr>
        <w:t>Historique des évolutions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1318"/>
        <w:gridCol w:w="7437"/>
      </w:tblGrid>
      <w:tr w:rsidR="00AA0833" w:rsidRPr="008F7C73" w:rsidTr="001B271F">
        <w:tc>
          <w:tcPr>
            <w:tcW w:w="1133" w:type="dxa"/>
            <w:shd w:val="clear" w:color="auto" w:fill="BBD2F9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b/>
                <w:sz w:val="22"/>
              </w:rPr>
            </w:pPr>
            <w:r w:rsidRPr="008F7C73">
              <w:rPr>
                <w:b/>
                <w:sz w:val="22"/>
              </w:rPr>
              <w:t>N° version</w:t>
            </w:r>
          </w:p>
        </w:tc>
        <w:tc>
          <w:tcPr>
            <w:tcW w:w="1318" w:type="dxa"/>
            <w:shd w:val="clear" w:color="auto" w:fill="BBD2F9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b/>
                <w:sz w:val="22"/>
              </w:rPr>
            </w:pPr>
            <w:r w:rsidRPr="008F7C73">
              <w:rPr>
                <w:b/>
                <w:sz w:val="22"/>
              </w:rPr>
              <w:t>Date</w:t>
            </w:r>
          </w:p>
        </w:tc>
        <w:tc>
          <w:tcPr>
            <w:tcW w:w="7437" w:type="dxa"/>
            <w:shd w:val="clear" w:color="auto" w:fill="BBD2F9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b/>
                <w:sz w:val="22"/>
              </w:rPr>
            </w:pPr>
            <w:r w:rsidRPr="008F7C73">
              <w:rPr>
                <w:b/>
                <w:sz w:val="22"/>
              </w:rPr>
              <w:t>Commentaire</w:t>
            </w:r>
          </w:p>
        </w:tc>
      </w:tr>
      <w:tr w:rsidR="003766FA" w:rsidRPr="008F7C73" w:rsidTr="003766FA">
        <w:tc>
          <w:tcPr>
            <w:tcW w:w="1133" w:type="dxa"/>
            <w:shd w:val="clear" w:color="auto" w:fill="auto"/>
          </w:tcPr>
          <w:p w:rsidR="003766FA" w:rsidRPr="008F7C73" w:rsidRDefault="003766FA" w:rsidP="000125C8">
            <w:pPr>
              <w:spacing w:after="0" w:line="240" w:lineRule="auto"/>
              <w:ind w:left="0"/>
              <w:rPr>
                <w:sz w:val="22"/>
              </w:rPr>
            </w:pPr>
            <w:r w:rsidRPr="008F7C73">
              <w:rPr>
                <w:sz w:val="22"/>
              </w:rPr>
              <w:t>0.1</w:t>
            </w:r>
          </w:p>
        </w:tc>
        <w:tc>
          <w:tcPr>
            <w:tcW w:w="1318" w:type="dxa"/>
            <w:shd w:val="clear" w:color="auto" w:fill="auto"/>
          </w:tcPr>
          <w:p w:rsidR="003766FA" w:rsidRPr="008F7C73" w:rsidRDefault="003766FA" w:rsidP="000125C8">
            <w:pPr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17</w:t>
            </w:r>
            <w:r w:rsidRPr="008F7C73">
              <w:rPr>
                <w:sz w:val="22"/>
              </w:rPr>
              <w:t>/</w:t>
            </w:r>
            <w:r>
              <w:rPr>
                <w:sz w:val="22"/>
              </w:rPr>
              <w:t>04/2015</w:t>
            </w:r>
          </w:p>
        </w:tc>
        <w:tc>
          <w:tcPr>
            <w:tcW w:w="7437" w:type="dxa"/>
            <w:shd w:val="clear" w:color="auto" w:fill="auto"/>
          </w:tcPr>
          <w:p w:rsidR="003766FA" w:rsidRPr="008F7C73" w:rsidRDefault="003766FA" w:rsidP="000125C8">
            <w:pPr>
              <w:spacing w:after="0" w:line="240" w:lineRule="auto"/>
              <w:ind w:left="0"/>
              <w:rPr>
                <w:sz w:val="22"/>
              </w:rPr>
            </w:pPr>
            <w:r w:rsidRPr="008F7C73">
              <w:rPr>
                <w:sz w:val="22"/>
              </w:rPr>
              <w:t>Initialisation du document</w:t>
            </w:r>
          </w:p>
        </w:tc>
      </w:tr>
      <w:tr w:rsidR="00E436F7" w:rsidRPr="008F7C73" w:rsidTr="001F661B">
        <w:tc>
          <w:tcPr>
            <w:tcW w:w="1133" w:type="dxa"/>
            <w:shd w:val="clear" w:color="auto" w:fill="auto"/>
          </w:tcPr>
          <w:p w:rsidR="00E436F7" w:rsidRPr="008F7C73" w:rsidRDefault="00E436F7" w:rsidP="001F661B">
            <w:pPr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0.2</w:t>
            </w:r>
          </w:p>
        </w:tc>
        <w:tc>
          <w:tcPr>
            <w:tcW w:w="1318" w:type="dxa"/>
            <w:shd w:val="clear" w:color="auto" w:fill="auto"/>
          </w:tcPr>
          <w:p w:rsidR="00E436F7" w:rsidRPr="008F7C73" w:rsidRDefault="00E436F7" w:rsidP="00E436F7">
            <w:pPr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06</w:t>
            </w:r>
            <w:r w:rsidRPr="008F7C73">
              <w:rPr>
                <w:sz w:val="22"/>
              </w:rPr>
              <w:t>/</w:t>
            </w:r>
            <w:r>
              <w:rPr>
                <w:sz w:val="22"/>
              </w:rPr>
              <w:t>05/2015</w:t>
            </w:r>
          </w:p>
        </w:tc>
        <w:tc>
          <w:tcPr>
            <w:tcW w:w="7437" w:type="dxa"/>
            <w:shd w:val="clear" w:color="auto" w:fill="auto"/>
          </w:tcPr>
          <w:p w:rsidR="00E436F7" w:rsidRPr="008F7C73" w:rsidRDefault="00E436F7" w:rsidP="001F661B">
            <w:pPr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Mises à jour suite aux retours formulés par P.Michel</w:t>
            </w:r>
          </w:p>
        </w:tc>
      </w:tr>
      <w:tr w:rsidR="005B1293" w:rsidRPr="008F7C73" w:rsidTr="00740DB9">
        <w:tc>
          <w:tcPr>
            <w:tcW w:w="1133" w:type="dxa"/>
            <w:shd w:val="clear" w:color="auto" w:fill="auto"/>
          </w:tcPr>
          <w:p w:rsidR="005B1293" w:rsidRPr="008F7C73" w:rsidRDefault="005B1293" w:rsidP="00740DB9">
            <w:pPr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0.3</w:t>
            </w:r>
          </w:p>
        </w:tc>
        <w:tc>
          <w:tcPr>
            <w:tcW w:w="1318" w:type="dxa"/>
            <w:shd w:val="clear" w:color="auto" w:fill="auto"/>
          </w:tcPr>
          <w:p w:rsidR="005B1293" w:rsidRPr="008F7C73" w:rsidRDefault="005B1293" w:rsidP="005B1293">
            <w:pPr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03</w:t>
            </w:r>
            <w:r w:rsidRPr="008F7C73">
              <w:rPr>
                <w:sz w:val="22"/>
              </w:rPr>
              <w:t>/</w:t>
            </w:r>
            <w:r>
              <w:rPr>
                <w:sz w:val="22"/>
              </w:rPr>
              <w:t>12/2015</w:t>
            </w:r>
          </w:p>
        </w:tc>
        <w:tc>
          <w:tcPr>
            <w:tcW w:w="7437" w:type="dxa"/>
            <w:shd w:val="clear" w:color="auto" w:fill="auto"/>
          </w:tcPr>
          <w:p w:rsidR="005B1293" w:rsidRPr="008F7C73" w:rsidRDefault="005B1293" w:rsidP="00740DB9">
            <w:pPr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Modifications dans le cadre du lot de TMA de janvier 2016</w:t>
            </w:r>
          </w:p>
        </w:tc>
      </w:tr>
      <w:tr w:rsidR="00CB6635" w:rsidRPr="008F7C73" w:rsidTr="00AE0C47">
        <w:trPr>
          <w:ins w:id="4" w:author="BRIDON Anthony" w:date="2018-02-02T21:33:00Z"/>
        </w:trPr>
        <w:tc>
          <w:tcPr>
            <w:tcW w:w="1133" w:type="dxa"/>
            <w:shd w:val="clear" w:color="auto" w:fill="auto"/>
          </w:tcPr>
          <w:p w:rsidR="00CB6635" w:rsidRDefault="00CB6635" w:rsidP="00AE0C47">
            <w:pPr>
              <w:spacing w:after="0" w:line="240" w:lineRule="auto"/>
              <w:ind w:left="0"/>
              <w:rPr>
                <w:ins w:id="5" w:author="BRIDON Anthony" w:date="2018-02-02T21:33:00Z"/>
                <w:sz w:val="22"/>
              </w:rPr>
            </w:pPr>
            <w:ins w:id="6" w:author="BRIDON Anthony" w:date="2018-02-02T21:33:00Z">
              <w:r>
                <w:rPr>
                  <w:sz w:val="22"/>
                </w:rPr>
                <w:t>0.</w:t>
              </w:r>
              <w:r>
                <w:rPr>
                  <w:sz w:val="22"/>
                </w:rPr>
                <w:t>4</w:t>
              </w:r>
            </w:ins>
          </w:p>
        </w:tc>
        <w:tc>
          <w:tcPr>
            <w:tcW w:w="1318" w:type="dxa"/>
            <w:shd w:val="clear" w:color="auto" w:fill="auto"/>
          </w:tcPr>
          <w:p w:rsidR="00CB6635" w:rsidRPr="008F7C73" w:rsidRDefault="00CB6635" w:rsidP="00AE0C47">
            <w:pPr>
              <w:spacing w:after="0" w:line="240" w:lineRule="auto"/>
              <w:ind w:left="0"/>
              <w:rPr>
                <w:ins w:id="7" w:author="BRIDON Anthony" w:date="2018-02-02T21:33:00Z"/>
                <w:sz w:val="22"/>
              </w:rPr>
            </w:pPr>
            <w:ins w:id="8" w:author="BRIDON Anthony" w:date="2018-02-02T21:33:00Z">
              <w:r>
                <w:rPr>
                  <w:sz w:val="22"/>
                </w:rPr>
                <w:t>05/02/2018</w:t>
              </w:r>
            </w:ins>
          </w:p>
        </w:tc>
        <w:tc>
          <w:tcPr>
            <w:tcW w:w="7437" w:type="dxa"/>
            <w:shd w:val="clear" w:color="auto" w:fill="auto"/>
          </w:tcPr>
          <w:p w:rsidR="00CB6635" w:rsidRPr="008F7C73" w:rsidRDefault="00CB6635" w:rsidP="00AE0C47">
            <w:pPr>
              <w:spacing w:after="0" w:line="240" w:lineRule="auto"/>
              <w:ind w:left="0"/>
              <w:rPr>
                <w:ins w:id="9" w:author="BRIDON Anthony" w:date="2018-02-02T21:33:00Z"/>
                <w:sz w:val="22"/>
              </w:rPr>
            </w:pPr>
            <w:ins w:id="10" w:author="BRIDON Anthony" w:date="2018-02-02T21:33:00Z">
              <w:r>
                <w:rPr>
                  <w:sz w:val="22"/>
                </w:rPr>
                <w:t xml:space="preserve">Modifications dans le cadre du lot de TMA Q1 2018 : </w:t>
              </w:r>
              <w:r w:rsidRPr="00491629">
                <w:rPr>
                  <w:sz w:val="22"/>
                </w:rPr>
                <w:t>Ajout d’un test de contrôle de présence du fichier en sortie</w:t>
              </w:r>
            </w:ins>
          </w:p>
        </w:tc>
      </w:tr>
      <w:tr w:rsidR="002B5108" w:rsidRPr="008F7C73" w:rsidTr="001B271F">
        <w:tc>
          <w:tcPr>
            <w:tcW w:w="1133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318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7437" w:type="dxa"/>
            <w:shd w:val="clear" w:color="auto" w:fill="auto"/>
          </w:tcPr>
          <w:p w:rsidR="002B5108" w:rsidRPr="008F7C73" w:rsidRDefault="002B5108" w:rsidP="008F7C73">
            <w:pPr>
              <w:spacing w:after="0" w:line="240" w:lineRule="auto"/>
              <w:ind w:left="0"/>
              <w:rPr>
                <w:sz w:val="22"/>
              </w:rPr>
            </w:pPr>
          </w:p>
        </w:tc>
      </w:tr>
    </w:tbl>
    <w:p w:rsidR="0076643F" w:rsidRDefault="000737C9" w:rsidP="00B2159F">
      <w:pPr>
        <w:pStyle w:val="Heading1"/>
      </w:pPr>
      <w:bookmarkStart w:id="11" w:name="_Toc295987081"/>
      <w:bookmarkEnd w:id="2"/>
      <w:r>
        <w:br w:type="page"/>
      </w:r>
      <w:bookmarkStart w:id="12" w:name="_Toc417046073"/>
      <w:r w:rsidR="0076643F">
        <w:lastRenderedPageBreak/>
        <w:t>Introduction</w:t>
      </w:r>
      <w:bookmarkEnd w:id="12"/>
    </w:p>
    <w:p w:rsidR="00571DA7" w:rsidRPr="00571DA7" w:rsidRDefault="00571DA7" w:rsidP="00B2159F">
      <w:pPr>
        <w:pStyle w:val="Heading2"/>
      </w:pPr>
      <w:bookmarkStart w:id="13" w:name="_Toc417046074"/>
      <w:r w:rsidRPr="00B2159F">
        <w:t>Contexte</w:t>
      </w:r>
      <w:bookmarkEnd w:id="11"/>
      <w:bookmarkEnd w:id="13"/>
    </w:p>
    <w:p w:rsidR="005E0324" w:rsidRDefault="005E0324" w:rsidP="00571DA7">
      <w:pPr>
        <w:jc w:val="both"/>
      </w:pPr>
      <w:r w:rsidRPr="00903454">
        <w:t xml:space="preserve">L’application ATLAS </w:t>
      </w:r>
      <w:r w:rsidR="000E0A10">
        <w:t>constitue</w:t>
      </w:r>
      <w:r w:rsidR="00903454" w:rsidRPr="00903454">
        <w:t xml:space="preserve"> le référentiel des </w:t>
      </w:r>
      <w:r w:rsidR="001B271F">
        <w:t>projets SI, études SI et besoins SI</w:t>
      </w:r>
      <w:r w:rsidR="00903454">
        <w:t xml:space="preserve"> du groupe IFPEN.</w:t>
      </w:r>
      <w:r w:rsidR="00475043">
        <w:t xml:space="preserve"> </w:t>
      </w:r>
    </w:p>
    <w:p w:rsidR="00475043" w:rsidRPr="00903454" w:rsidRDefault="001B271F" w:rsidP="00571DA7">
      <w:pPr>
        <w:jc w:val="both"/>
      </w:pPr>
      <w:r>
        <w:t>I</w:t>
      </w:r>
      <w:r w:rsidR="00475043">
        <w:t xml:space="preserve">l est décidé de mettre en œuvre une </w:t>
      </w:r>
      <w:r>
        <w:t>demi-</w:t>
      </w:r>
      <w:r w:rsidR="00475043">
        <w:t xml:space="preserve">interface en sortie d’ATLAS </w:t>
      </w:r>
      <w:r>
        <w:t xml:space="preserve">permettant de générer </w:t>
      </w:r>
      <w:r w:rsidR="001926AB">
        <w:t>les liste</w:t>
      </w:r>
      <w:r w:rsidR="00AA6CCC">
        <w:t>s</w:t>
      </w:r>
      <w:r w:rsidR="001926AB">
        <w:t xml:space="preserve"> des Projets</w:t>
      </w:r>
      <w:r w:rsidR="00AA6CCC">
        <w:t xml:space="preserve"> </w:t>
      </w:r>
      <w:r w:rsidR="001926AB">
        <w:t>au format csv</w:t>
      </w:r>
      <w:r w:rsidR="00AA6CCC">
        <w:t xml:space="preserve"> pour mise à disposition de </w:t>
      </w:r>
      <w:proofErr w:type="spellStart"/>
      <w:r w:rsidR="00AA6CCC">
        <w:t>PéGASE</w:t>
      </w:r>
      <w:proofErr w:type="spellEnd"/>
      <w:r w:rsidR="001926AB">
        <w:t>.</w:t>
      </w:r>
    </w:p>
    <w:p w:rsidR="002513CB" w:rsidRDefault="002513CB" w:rsidP="00571DA7">
      <w:pPr>
        <w:jc w:val="both"/>
      </w:pPr>
    </w:p>
    <w:p w:rsidR="002513CB" w:rsidRDefault="002513CB" w:rsidP="00B2159F">
      <w:pPr>
        <w:pStyle w:val="Heading2"/>
      </w:pPr>
      <w:bookmarkStart w:id="14" w:name="_Toc417046075"/>
      <w:r>
        <w:t>Objet du document</w:t>
      </w:r>
      <w:bookmarkEnd w:id="14"/>
    </w:p>
    <w:p w:rsidR="00817338" w:rsidRDefault="00354D14" w:rsidP="00571DA7">
      <w:pPr>
        <w:jc w:val="both"/>
      </w:pPr>
      <w:r>
        <w:t xml:space="preserve">Ce document </w:t>
      </w:r>
      <w:r w:rsidR="001040AB">
        <w:t>constitue l</w:t>
      </w:r>
      <w:r w:rsidR="00FC6867">
        <w:t>e document de</w:t>
      </w:r>
      <w:r w:rsidR="001040AB">
        <w:t xml:space="preserve"> spécification</w:t>
      </w:r>
      <w:r w:rsidR="001770EF">
        <w:t xml:space="preserve"> de </w:t>
      </w:r>
      <w:r w:rsidR="001B271F">
        <w:t>cette</w:t>
      </w:r>
      <w:r w:rsidR="001770EF">
        <w:t xml:space="preserve"> demi-interface</w:t>
      </w:r>
      <w:r w:rsidR="000737C9">
        <w:t>.</w:t>
      </w:r>
    </w:p>
    <w:p w:rsidR="0076643F" w:rsidRDefault="0076643F" w:rsidP="00571DA7">
      <w:pPr>
        <w:jc w:val="both"/>
      </w:pPr>
    </w:p>
    <w:p w:rsidR="00571DA7" w:rsidRDefault="00C8581A" w:rsidP="00B2159F">
      <w:pPr>
        <w:pStyle w:val="Heading1"/>
      </w:pPr>
      <w:bookmarkStart w:id="15" w:name="_Toc295987082"/>
      <w:r>
        <w:br w:type="page"/>
      </w:r>
      <w:bookmarkStart w:id="16" w:name="_Toc417046076"/>
      <w:r w:rsidR="00873759">
        <w:lastRenderedPageBreak/>
        <w:t>Spécification</w:t>
      </w:r>
      <w:r w:rsidR="00571DA7" w:rsidRPr="00571DA7">
        <w:t xml:space="preserve"> de l</w:t>
      </w:r>
      <w:r w:rsidR="00AB00C2">
        <w:t>a demi-</w:t>
      </w:r>
      <w:r w:rsidR="00571DA7" w:rsidRPr="00571DA7">
        <w:t>interface</w:t>
      </w:r>
      <w:bookmarkEnd w:id="15"/>
      <w:bookmarkEnd w:id="16"/>
    </w:p>
    <w:p w:rsidR="00C85C85" w:rsidRDefault="00C85C85" w:rsidP="00B2159F">
      <w:pPr>
        <w:pStyle w:val="Heading2"/>
      </w:pPr>
      <w:bookmarkStart w:id="17" w:name="_Toc417046077"/>
      <w:r>
        <w:t>Description générale</w:t>
      </w:r>
      <w:bookmarkEnd w:id="17"/>
    </w:p>
    <w:p w:rsidR="00AA6CCC" w:rsidRDefault="00AA6CCC" w:rsidP="00AA6CCC">
      <w:pPr>
        <w:jc w:val="both"/>
      </w:pPr>
      <w:r>
        <w:t>La solution retenue consiste à mettre à disposition en sortie d’ATLAS un fichier contenant la liste des projets et leurs attributs / liens de responsabilité.</w:t>
      </w:r>
    </w:p>
    <w:tbl>
      <w:tblPr>
        <w:tblW w:w="98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7608"/>
      </w:tblGrid>
      <w:tr w:rsidR="00AB00C2" w:rsidTr="00CB0600"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C2" w:rsidRPr="0076368C" w:rsidRDefault="0076368C" w:rsidP="00EB7BD6">
            <w:pPr>
              <w:spacing w:before="60" w:after="60" w:line="300" w:lineRule="auto"/>
              <w:jc w:val="right"/>
              <w:rPr>
                <w:rFonts w:ascii="Verdana" w:hAnsi="Verdana"/>
                <w:b/>
                <w:sz w:val="19"/>
                <w:szCs w:val="24"/>
                <w:lang w:eastAsia="de-DE"/>
              </w:rPr>
            </w:pPr>
            <w:r w:rsidRPr="0076368C">
              <w:rPr>
                <w:b/>
                <w:lang w:eastAsia="de-DE"/>
              </w:rPr>
              <w:t>Nom de la demi-interface</w:t>
            </w:r>
            <w:r w:rsidR="00AB00C2" w:rsidRPr="0076368C">
              <w:rPr>
                <w:b/>
                <w:lang w:eastAsia="de-DE"/>
              </w:rPr>
              <w:t>: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C2" w:rsidRDefault="00AA6CCC" w:rsidP="00247300">
            <w:pPr>
              <w:spacing w:before="60" w:after="60" w:line="300" w:lineRule="auto"/>
              <w:rPr>
                <w:rFonts w:ascii="Verdana" w:hAnsi="Verdana"/>
                <w:sz w:val="19"/>
                <w:szCs w:val="24"/>
                <w:lang w:val="en-GB"/>
              </w:rPr>
            </w:pPr>
            <w:proofErr w:type="spellStart"/>
            <w:r>
              <w:t>ATLAS_</w:t>
            </w:r>
            <w:r w:rsidR="00247300">
              <w:t>PeGASE_P</w:t>
            </w:r>
            <w:r>
              <w:t>rojets</w:t>
            </w:r>
            <w:proofErr w:type="spellEnd"/>
          </w:p>
        </w:tc>
      </w:tr>
      <w:tr w:rsidR="00AB00C2" w:rsidRPr="002344D2" w:rsidTr="00CB0600"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C2" w:rsidRDefault="0076368C" w:rsidP="00EB7BD6">
            <w:pPr>
              <w:spacing w:before="60" w:after="60" w:line="300" w:lineRule="auto"/>
              <w:jc w:val="right"/>
              <w:rPr>
                <w:rFonts w:ascii="Verdana" w:hAnsi="Verdana"/>
                <w:b/>
                <w:sz w:val="19"/>
                <w:szCs w:val="24"/>
                <w:lang w:val="en-US" w:eastAsia="de-DE"/>
              </w:rPr>
            </w:pPr>
            <w:r>
              <w:rPr>
                <w:b/>
                <w:lang w:val="en-US" w:eastAsia="de-DE"/>
              </w:rPr>
              <w:t>Objectif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C2" w:rsidRPr="002344D2" w:rsidRDefault="00AB00C2" w:rsidP="00AA6CCC">
            <w:pPr>
              <w:spacing w:before="60" w:after="60" w:line="300" w:lineRule="auto"/>
              <w:rPr>
                <w:rFonts w:ascii="Verdana" w:hAnsi="Verdana"/>
                <w:sz w:val="19"/>
                <w:szCs w:val="24"/>
                <w:lang w:eastAsia="de-DE"/>
              </w:rPr>
            </w:pPr>
            <w:r w:rsidRPr="002344D2">
              <w:rPr>
                <w:lang w:eastAsia="de-DE"/>
              </w:rPr>
              <w:t xml:space="preserve">Mettre à </w:t>
            </w:r>
            <w:r w:rsidR="0076368C">
              <w:rPr>
                <w:lang w:eastAsia="de-DE"/>
              </w:rPr>
              <w:t xml:space="preserve">disposition </w:t>
            </w:r>
            <w:r w:rsidRPr="002344D2">
              <w:rPr>
                <w:lang w:eastAsia="de-DE"/>
              </w:rPr>
              <w:t xml:space="preserve">la liste des </w:t>
            </w:r>
            <w:r w:rsidR="001926AB">
              <w:rPr>
                <w:lang w:eastAsia="de-DE"/>
              </w:rPr>
              <w:t>projets</w:t>
            </w:r>
            <w:r w:rsidRPr="002344D2">
              <w:rPr>
                <w:lang w:eastAsia="de-DE"/>
              </w:rPr>
              <w:t xml:space="preserve"> </w:t>
            </w:r>
            <w:r w:rsidR="001926AB">
              <w:rPr>
                <w:lang w:eastAsia="de-DE"/>
              </w:rPr>
              <w:t>d’ATLAS</w:t>
            </w:r>
            <w:r w:rsidR="00AA6CCC">
              <w:rPr>
                <w:lang w:eastAsia="de-DE"/>
              </w:rPr>
              <w:t xml:space="preserve"> pour </w:t>
            </w:r>
            <w:proofErr w:type="spellStart"/>
            <w:r w:rsidR="00AA6CCC">
              <w:rPr>
                <w:lang w:eastAsia="de-DE"/>
              </w:rPr>
              <w:t>PeGASE</w:t>
            </w:r>
            <w:proofErr w:type="spellEnd"/>
          </w:p>
        </w:tc>
      </w:tr>
      <w:tr w:rsidR="00AB00C2" w:rsidTr="00CB0600"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C2" w:rsidRDefault="00AB00C2" w:rsidP="00A961D9">
            <w:pPr>
              <w:spacing w:before="60" w:after="60" w:line="300" w:lineRule="auto"/>
              <w:jc w:val="right"/>
              <w:rPr>
                <w:rFonts w:ascii="Verdana" w:hAnsi="Verdana"/>
                <w:b/>
                <w:sz w:val="19"/>
                <w:szCs w:val="24"/>
                <w:lang w:val="en-GB" w:eastAsia="de-DE"/>
              </w:rPr>
            </w:pPr>
            <w:r>
              <w:rPr>
                <w:b/>
                <w:lang w:eastAsia="de-DE"/>
              </w:rPr>
              <w:t xml:space="preserve">Type </w:t>
            </w:r>
            <w:r w:rsidR="00A961D9">
              <w:rPr>
                <w:b/>
                <w:lang w:eastAsia="de-DE"/>
              </w:rPr>
              <w:t>d’</w:t>
            </w:r>
            <w:r>
              <w:rPr>
                <w:b/>
                <w:lang w:eastAsia="de-DE"/>
              </w:rPr>
              <w:t>Interface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C2" w:rsidRPr="004F3021" w:rsidRDefault="00AB00C2" w:rsidP="00EB7BD6">
            <w:pPr>
              <w:spacing w:before="60" w:after="60" w:line="300" w:lineRule="auto"/>
              <w:rPr>
                <w:rFonts w:ascii="Verdana" w:hAnsi="Verdana"/>
                <w:sz w:val="19"/>
                <w:szCs w:val="24"/>
                <w:lang w:eastAsia="de-DE"/>
              </w:rPr>
            </w:pPr>
            <w:proofErr w:type="spellStart"/>
            <w:r w:rsidRPr="004F3021">
              <w:t>Uni-directionne</w:t>
            </w:r>
            <w:r w:rsidR="00A961D9">
              <w:t>l</w:t>
            </w:r>
            <w:r w:rsidRPr="004F3021">
              <w:t>l</w:t>
            </w:r>
            <w:r w:rsidR="00A961D9">
              <w:t>e</w:t>
            </w:r>
            <w:proofErr w:type="spellEnd"/>
            <w:r w:rsidRPr="004F3021">
              <w:t>, asynchrone</w:t>
            </w:r>
          </w:p>
        </w:tc>
      </w:tr>
      <w:tr w:rsidR="00AB00C2" w:rsidTr="00CB0600"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C2" w:rsidRDefault="00D95462" w:rsidP="00EB7BD6">
            <w:pPr>
              <w:spacing w:before="60" w:after="60" w:line="300" w:lineRule="auto"/>
              <w:jc w:val="right"/>
              <w:rPr>
                <w:rFonts w:ascii="Verdana" w:hAnsi="Verdana"/>
                <w:b/>
                <w:sz w:val="19"/>
                <w:szCs w:val="24"/>
                <w:lang w:val="en-GB" w:eastAsia="de-DE"/>
              </w:rPr>
            </w:pPr>
            <w:r>
              <w:rPr>
                <w:b/>
                <w:lang w:eastAsia="de-DE"/>
              </w:rPr>
              <w:t>Acteu</w:t>
            </w:r>
            <w:r w:rsidR="00AB00C2">
              <w:rPr>
                <w:b/>
                <w:lang w:eastAsia="de-DE"/>
              </w:rPr>
              <w:t>r(s)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C2" w:rsidRPr="007C2EC6" w:rsidRDefault="00D95462" w:rsidP="00EB7BD6">
            <w:pPr>
              <w:spacing w:before="60" w:after="60" w:line="300" w:lineRule="auto"/>
              <w:rPr>
                <w:rFonts w:ascii="Verdana" w:hAnsi="Verdana"/>
                <w:sz w:val="19"/>
                <w:szCs w:val="24"/>
                <w:lang w:eastAsia="de-DE"/>
              </w:rPr>
            </w:pPr>
            <w:r>
              <w:rPr>
                <w:lang w:eastAsia="de-DE"/>
              </w:rPr>
              <w:t>P</w:t>
            </w:r>
            <w:r w:rsidR="00AB00C2">
              <w:rPr>
                <w:lang w:eastAsia="de-DE"/>
              </w:rPr>
              <w:t>as d’intervention humaine</w:t>
            </w:r>
            <w:r>
              <w:rPr>
                <w:lang w:eastAsia="de-DE"/>
              </w:rPr>
              <w:t xml:space="preserve"> - Automatique (batch)</w:t>
            </w:r>
          </w:p>
        </w:tc>
      </w:tr>
      <w:tr w:rsidR="00AB00C2" w:rsidRPr="00BA6014" w:rsidTr="00CB0600"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62" w:rsidRDefault="00AB00C2" w:rsidP="00D95462">
            <w:pPr>
              <w:spacing w:before="60" w:after="60" w:line="300" w:lineRule="auto"/>
              <w:jc w:val="right"/>
              <w:rPr>
                <w:b/>
                <w:lang w:eastAsia="de-DE"/>
              </w:rPr>
            </w:pPr>
            <w:r>
              <w:rPr>
                <w:b/>
                <w:lang w:eastAsia="de-DE"/>
              </w:rPr>
              <w:t>Trigger/</w:t>
            </w:r>
          </w:p>
          <w:p w:rsidR="00AB00C2" w:rsidRDefault="00D95462" w:rsidP="00D95462">
            <w:pPr>
              <w:spacing w:before="60" w:after="60" w:line="300" w:lineRule="auto"/>
              <w:jc w:val="right"/>
              <w:rPr>
                <w:rFonts w:ascii="Verdana" w:hAnsi="Verdana"/>
                <w:b/>
                <w:sz w:val="19"/>
                <w:szCs w:val="24"/>
                <w:lang w:val="en-GB" w:eastAsia="de-DE"/>
              </w:rPr>
            </w:pPr>
            <w:r>
              <w:rPr>
                <w:b/>
                <w:lang w:eastAsia="de-DE"/>
              </w:rPr>
              <w:t>Ordonnancement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C2" w:rsidRPr="00BA6014" w:rsidRDefault="00AB00C2" w:rsidP="00C66147">
            <w:pPr>
              <w:spacing w:before="60" w:after="60" w:line="240" w:lineRule="auto"/>
              <w:rPr>
                <w:rFonts w:ascii="Verdana" w:hAnsi="Verdana"/>
                <w:sz w:val="19"/>
                <w:szCs w:val="24"/>
                <w:highlight w:val="yellow"/>
                <w:lang w:eastAsia="de-DE"/>
              </w:rPr>
            </w:pPr>
          </w:p>
        </w:tc>
      </w:tr>
      <w:tr w:rsidR="00AB00C2" w:rsidRPr="00877C1A" w:rsidTr="00CB0600"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C2" w:rsidRPr="00D95462" w:rsidRDefault="00D95462" w:rsidP="00D95462">
            <w:pPr>
              <w:spacing w:before="60" w:after="60" w:line="300" w:lineRule="auto"/>
              <w:jc w:val="right"/>
              <w:rPr>
                <w:rFonts w:ascii="Verdana" w:hAnsi="Verdana"/>
                <w:b/>
                <w:sz w:val="19"/>
                <w:szCs w:val="24"/>
                <w:lang w:eastAsia="de-DE"/>
              </w:rPr>
            </w:pPr>
            <w:r>
              <w:rPr>
                <w:b/>
                <w:lang w:eastAsia="de-DE"/>
              </w:rPr>
              <w:t>Fichiers exportés d’ATLAS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00" w:rsidRPr="00877C1A" w:rsidRDefault="00CB0600" w:rsidP="00CB0600">
            <w:pPr>
              <w:rPr>
                <w:lang w:eastAsia="de-DE"/>
              </w:rPr>
            </w:pPr>
            <w:r>
              <w:rPr>
                <w:lang w:eastAsia="de-DE"/>
              </w:rPr>
              <w:t>1 fichier</w:t>
            </w:r>
            <w:r w:rsidRPr="00877C1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est</w:t>
            </w:r>
            <w:r w:rsidRPr="00877C1A">
              <w:rPr>
                <w:lang w:eastAsia="de-DE"/>
              </w:rPr>
              <w:t xml:space="preserve"> exp</w:t>
            </w:r>
            <w:r>
              <w:rPr>
                <w:lang w:eastAsia="de-DE"/>
              </w:rPr>
              <w:t>orté</w:t>
            </w:r>
            <w:r w:rsidRPr="00877C1A">
              <w:rPr>
                <w:lang w:eastAsia="de-DE"/>
              </w:rPr>
              <w:t xml:space="preserve"> d’ATLAS par l</w:t>
            </w:r>
            <w:r>
              <w:rPr>
                <w:lang w:eastAsia="de-DE"/>
              </w:rPr>
              <w:t>a demi-</w:t>
            </w:r>
            <w:r w:rsidRPr="00877C1A">
              <w:rPr>
                <w:lang w:eastAsia="de-DE"/>
              </w:rPr>
              <w:t>interface</w:t>
            </w:r>
            <w:r>
              <w:rPr>
                <w:lang w:eastAsia="de-DE"/>
              </w:rPr>
              <w:t> :</w:t>
            </w:r>
          </w:p>
          <w:p w:rsidR="00CB0600" w:rsidRPr="00834953" w:rsidRDefault="00CB0600" w:rsidP="00CB0600">
            <w:pPr>
              <w:rPr>
                <w:lang w:eastAsia="de-DE"/>
              </w:rPr>
            </w:pPr>
            <w:r w:rsidRPr="00834953">
              <w:rPr>
                <w:lang w:eastAsia="de-DE"/>
              </w:rPr>
              <w:t xml:space="preserve">En production: </w:t>
            </w:r>
          </w:p>
          <w:p w:rsidR="00CB0600" w:rsidRDefault="00CB0600" w:rsidP="00CB0600">
            <w:r w:rsidRPr="00E0026A">
              <w:t>\\irsrvmega\mega$\Application\Batchs\</w:t>
            </w:r>
            <w:r>
              <w:t>Production\</w:t>
            </w:r>
            <w:r w:rsidRPr="00630AB4">
              <w:t>Export_ATLAS_PeGASE_</w:t>
            </w:r>
            <w:r>
              <w:t>Projets</w:t>
            </w:r>
            <w:r w:rsidRPr="00630AB4">
              <w:t>s</w:t>
            </w:r>
            <w:r>
              <w:t>\data</w:t>
            </w:r>
          </w:p>
          <w:p w:rsidR="00CB0600" w:rsidRPr="00834953" w:rsidRDefault="00CB0600" w:rsidP="00CB0600">
            <w:pPr>
              <w:rPr>
                <w:lang w:eastAsia="de-DE"/>
              </w:rPr>
            </w:pPr>
            <w:r>
              <w:rPr>
                <w:lang w:eastAsia="de-DE"/>
              </w:rPr>
              <w:t>En r</w:t>
            </w:r>
            <w:r w:rsidRPr="00834953">
              <w:rPr>
                <w:lang w:eastAsia="de-DE"/>
              </w:rPr>
              <w:t xml:space="preserve">ecette: </w:t>
            </w:r>
          </w:p>
          <w:p w:rsidR="00CB0600" w:rsidRDefault="00CB0600" w:rsidP="00CB0600">
            <w:r w:rsidRPr="00E0026A">
              <w:t>\\irsrvmega\mega$\Application\Batchs\</w:t>
            </w:r>
            <w:r>
              <w:t>Recette\</w:t>
            </w:r>
            <w:r w:rsidRPr="00630AB4">
              <w:t>Export_ATLAS_PeGASE_</w:t>
            </w:r>
            <w:r>
              <w:t>Projet</w:t>
            </w:r>
            <w:r w:rsidRPr="00630AB4">
              <w:t>s</w:t>
            </w:r>
            <w:r>
              <w:t>\data</w:t>
            </w:r>
          </w:p>
          <w:p w:rsidR="00AB00C2" w:rsidRPr="00877C1A" w:rsidRDefault="00CB0600" w:rsidP="00CB0600">
            <w:pPr>
              <w:rPr>
                <w:lang w:eastAsia="de-DE"/>
              </w:rPr>
            </w:pPr>
            <w:r w:rsidRPr="00D25AE1">
              <w:rPr>
                <w:lang w:eastAsia="de-DE"/>
              </w:rPr>
              <w:t xml:space="preserve">Format : </w:t>
            </w:r>
            <w:r>
              <w:rPr>
                <w:lang w:eastAsia="de-DE"/>
              </w:rPr>
              <w:t>csv avec séparateur pipe « | »</w:t>
            </w:r>
          </w:p>
        </w:tc>
      </w:tr>
      <w:tr w:rsidR="00AB00C2" w:rsidTr="00CB0600"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C2" w:rsidRDefault="007E7621" w:rsidP="00EB7BD6">
            <w:pPr>
              <w:spacing w:before="60" w:after="60" w:line="300" w:lineRule="auto"/>
              <w:jc w:val="right"/>
              <w:rPr>
                <w:rFonts w:ascii="Verdana" w:hAnsi="Verdana"/>
                <w:b/>
                <w:sz w:val="19"/>
                <w:szCs w:val="24"/>
                <w:lang w:val="en-GB" w:eastAsia="de-DE"/>
              </w:rPr>
            </w:pPr>
            <w:r>
              <w:rPr>
                <w:b/>
                <w:lang w:eastAsia="de-DE"/>
              </w:rPr>
              <w:t>Contenu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C2" w:rsidRPr="00430F77" w:rsidRDefault="00AB00C2" w:rsidP="007E7621">
            <w:pPr>
              <w:spacing w:before="60" w:after="60" w:line="300" w:lineRule="auto"/>
              <w:rPr>
                <w:rFonts w:ascii="Verdana" w:hAnsi="Verdana"/>
                <w:sz w:val="19"/>
                <w:szCs w:val="24"/>
                <w:lang w:eastAsia="de-DE"/>
              </w:rPr>
            </w:pPr>
            <w:r>
              <w:rPr>
                <w:lang w:eastAsia="de-DE"/>
              </w:rPr>
              <w:t>Voir l</w:t>
            </w:r>
            <w:r w:rsidR="007E7621">
              <w:rPr>
                <w:lang w:eastAsia="de-DE"/>
              </w:rPr>
              <w:t>a section « Description des fichiers d’export »</w:t>
            </w:r>
          </w:p>
        </w:tc>
      </w:tr>
      <w:tr w:rsidR="00AB00C2" w:rsidRPr="00BF00A4" w:rsidTr="00CB0600"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C2" w:rsidRDefault="00AB00C2" w:rsidP="00D95462">
            <w:pPr>
              <w:spacing w:before="60" w:after="60" w:line="300" w:lineRule="auto"/>
              <w:jc w:val="right"/>
              <w:rPr>
                <w:rFonts w:ascii="Verdana" w:hAnsi="Verdana"/>
                <w:b/>
                <w:sz w:val="19"/>
                <w:szCs w:val="24"/>
                <w:lang w:val="en-US" w:eastAsia="de-DE"/>
              </w:rPr>
            </w:pPr>
            <w:proofErr w:type="spellStart"/>
            <w:r>
              <w:rPr>
                <w:b/>
                <w:lang w:eastAsia="de-DE"/>
              </w:rPr>
              <w:t>Impl</w:t>
            </w:r>
            <w:r w:rsidR="00D95462">
              <w:rPr>
                <w:b/>
                <w:lang w:eastAsia="de-DE"/>
              </w:rPr>
              <w:t>é</w:t>
            </w:r>
            <w:r>
              <w:rPr>
                <w:b/>
                <w:lang w:eastAsia="de-DE"/>
              </w:rPr>
              <w:t>mentat</w:t>
            </w:r>
            <w:proofErr w:type="spellEnd"/>
            <w:r>
              <w:rPr>
                <w:b/>
                <w:lang w:val="en-US" w:eastAsia="de-DE"/>
              </w:rPr>
              <w:t>ion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62" w:rsidRDefault="00045848" w:rsidP="00D95462">
            <w:pPr>
              <w:spacing w:before="60" w:after="60" w:line="300" w:lineRule="auto"/>
              <w:rPr>
                <w:lang w:eastAsia="de-DE"/>
              </w:rPr>
            </w:pPr>
            <w:r w:rsidRPr="00045848">
              <w:rPr>
                <w:lang w:eastAsia="de-DE"/>
              </w:rPr>
              <w:t>E</w:t>
            </w:r>
            <w:r w:rsidR="00D95462" w:rsidRPr="00045848">
              <w:rPr>
                <w:lang w:eastAsia="de-DE"/>
              </w:rPr>
              <w:t>xécutable</w:t>
            </w:r>
            <w:r>
              <w:rPr>
                <w:lang w:eastAsia="de-DE"/>
              </w:rPr>
              <w:t xml:space="preserve"> </w:t>
            </w:r>
            <w:r w:rsidR="00110B82">
              <w:rPr>
                <w:lang w:eastAsia="de-DE"/>
              </w:rPr>
              <w:t>stocké à l’emplacement suivant :</w:t>
            </w:r>
          </w:p>
          <w:p w:rsidR="00AE038D" w:rsidRPr="001926AB" w:rsidRDefault="00CB0600" w:rsidP="00CB0600">
            <w:pPr>
              <w:rPr>
                <w:lang w:val="en-US"/>
              </w:rPr>
            </w:pPr>
            <w:r w:rsidRPr="00E0026A">
              <w:t>\\irsrvmega\mega$\Application\Batchs\</w:t>
            </w:r>
            <w:r>
              <w:t>Production\</w:t>
            </w:r>
            <w:r w:rsidRPr="00630AB4">
              <w:t>Export_ATLAS_PeGASE_</w:t>
            </w:r>
            <w:r>
              <w:t>Projets\data</w:t>
            </w:r>
          </w:p>
        </w:tc>
      </w:tr>
    </w:tbl>
    <w:p w:rsidR="00AB00C2" w:rsidRPr="001926AB" w:rsidRDefault="00AB00C2" w:rsidP="000737C9">
      <w:pPr>
        <w:pStyle w:val="Header"/>
        <w:tabs>
          <w:tab w:val="clear" w:pos="4536"/>
          <w:tab w:val="clear" w:pos="9072"/>
        </w:tabs>
        <w:spacing w:line="276" w:lineRule="auto"/>
        <w:rPr>
          <w:rFonts w:cs="Arial"/>
          <w:color w:val="244061"/>
          <w:szCs w:val="20"/>
          <w:lang w:val="en-US"/>
        </w:rPr>
      </w:pPr>
    </w:p>
    <w:p w:rsidR="00C8581A" w:rsidRPr="001926AB" w:rsidRDefault="00C8581A" w:rsidP="000737C9">
      <w:pPr>
        <w:pStyle w:val="Header"/>
        <w:tabs>
          <w:tab w:val="clear" w:pos="4536"/>
          <w:tab w:val="clear" w:pos="9072"/>
        </w:tabs>
        <w:spacing w:line="276" w:lineRule="auto"/>
        <w:rPr>
          <w:rFonts w:cs="Arial"/>
          <w:color w:val="244061"/>
          <w:szCs w:val="20"/>
          <w:lang w:val="en-US"/>
        </w:rPr>
      </w:pPr>
    </w:p>
    <w:p w:rsidR="000A1F09" w:rsidRDefault="000A1F09" w:rsidP="000A1F09">
      <w:pPr>
        <w:pStyle w:val="Heading2"/>
        <w:numPr>
          <w:ilvl w:val="1"/>
          <w:numId w:val="37"/>
        </w:numPr>
      </w:pPr>
      <w:bookmarkStart w:id="18" w:name="_Toc416282021"/>
      <w:bookmarkStart w:id="19" w:name="_Toc417046078"/>
      <w:r>
        <w:lastRenderedPageBreak/>
        <w:t>Description du fichier d’export</w:t>
      </w:r>
      <w:bookmarkEnd w:id="18"/>
      <w:bookmarkEnd w:id="19"/>
    </w:p>
    <w:p w:rsidR="000A1F09" w:rsidRPr="00630AB4" w:rsidRDefault="000A1F09" w:rsidP="000A1F09">
      <w:pPr>
        <w:jc w:val="both"/>
      </w:pPr>
      <w:r w:rsidRPr="00630AB4">
        <w:t xml:space="preserve">Ce fichier contient le référentiel des </w:t>
      </w:r>
      <w:r>
        <w:t xml:space="preserve">projets, </w:t>
      </w:r>
      <w:r w:rsidRPr="00630AB4">
        <w:t>leurs attributs</w:t>
      </w:r>
      <w:r>
        <w:t xml:space="preserve"> et </w:t>
      </w:r>
      <w:r w:rsidRPr="00630AB4">
        <w:t>leurs liens de responsabilité.</w:t>
      </w:r>
    </w:p>
    <w:p w:rsidR="00564497" w:rsidRPr="000A1F09" w:rsidRDefault="00564497" w:rsidP="000A1F09">
      <w:pPr>
        <w:pStyle w:val="Header"/>
        <w:tabs>
          <w:tab w:val="clear" w:pos="4536"/>
          <w:tab w:val="clear" w:pos="9072"/>
        </w:tabs>
        <w:spacing w:line="276" w:lineRule="auto"/>
        <w:jc w:val="both"/>
        <w:rPr>
          <w:rFonts w:cs="Arial"/>
          <w:szCs w:val="20"/>
        </w:rPr>
      </w:pPr>
      <w:r w:rsidRPr="000A1F09">
        <w:rPr>
          <w:rFonts w:cs="Arial"/>
          <w:szCs w:val="20"/>
          <w:u w:val="single"/>
        </w:rPr>
        <w:t>Nom</w:t>
      </w:r>
      <w:r w:rsidRPr="000A1F09">
        <w:rPr>
          <w:rFonts w:cs="Arial"/>
          <w:szCs w:val="20"/>
        </w:rPr>
        <w:t> :</w:t>
      </w:r>
      <w:r w:rsidR="00A47944" w:rsidRPr="000A1F09">
        <w:rPr>
          <w:rFonts w:cs="Arial"/>
          <w:szCs w:val="20"/>
        </w:rPr>
        <w:t xml:space="preserve"> </w:t>
      </w:r>
      <w:r w:rsidR="000A1F09">
        <w:t>ATLAS_projets</w:t>
      </w:r>
      <w:r w:rsidR="001926AB" w:rsidRPr="000A1F09">
        <w:rPr>
          <w:rFonts w:cs="Arial"/>
          <w:szCs w:val="20"/>
        </w:rPr>
        <w:t>.csv</w:t>
      </w:r>
    </w:p>
    <w:p w:rsidR="00CF326C" w:rsidRPr="000A1F09" w:rsidRDefault="007C02CD" w:rsidP="000A1F09">
      <w:pPr>
        <w:pStyle w:val="Header"/>
        <w:tabs>
          <w:tab w:val="clear" w:pos="4536"/>
          <w:tab w:val="clear" w:pos="9072"/>
        </w:tabs>
        <w:spacing w:line="276" w:lineRule="auto"/>
        <w:jc w:val="both"/>
        <w:rPr>
          <w:rFonts w:cs="Arial"/>
          <w:szCs w:val="20"/>
        </w:rPr>
      </w:pPr>
      <w:r w:rsidRPr="000A1F09">
        <w:rPr>
          <w:rFonts w:cs="Arial"/>
          <w:szCs w:val="20"/>
          <w:u w:val="single"/>
        </w:rPr>
        <w:t>Périmètre</w:t>
      </w:r>
      <w:r w:rsidRPr="000A1F09">
        <w:rPr>
          <w:rFonts w:cs="Arial"/>
          <w:szCs w:val="20"/>
        </w:rPr>
        <w:t xml:space="preserve"> : </w:t>
      </w:r>
      <w:r w:rsidR="000A1F09" w:rsidRPr="00630AB4">
        <w:t xml:space="preserve">Sont extraits dans le fichier les </w:t>
      </w:r>
      <w:r w:rsidR="000A1F09">
        <w:t>projets</w:t>
      </w:r>
      <w:r w:rsidR="000A1F09" w:rsidRPr="00630AB4">
        <w:t xml:space="preserve"> référencés dans Atlas et résultat</w:t>
      </w:r>
      <w:r w:rsidR="000A1F09">
        <w:t>s</w:t>
      </w:r>
      <w:r w:rsidR="000A1F09" w:rsidRPr="00630AB4">
        <w:t xml:space="preserve"> de la requête paramétrée dans le fichier de configuration dans la section « </w:t>
      </w:r>
      <w:proofErr w:type="spellStart"/>
      <w:r w:rsidR="000A1F09" w:rsidRPr="00630AB4">
        <w:t>query</w:t>
      </w:r>
      <w:proofErr w:type="spellEnd"/>
      <w:r w:rsidR="000A1F09" w:rsidRPr="00630AB4">
        <w:t> ».</w:t>
      </w:r>
    </w:p>
    <w:p w:rsidR="007C02CD" w:rsidRPr="000A1F09" w:rsidRDefault="007C02CD" w:rsidP="000A1F09">
      <w:pPr>
        <w:pStyle w:val="Header"/>
        <w:tabs>
          <w:tab w:val="clear" w:pos="4536"/>
          <w:tab w:val="clear" w:pos="9072"/>
        </w:tabs>
        <w:spacing w:line="276" w:lineRule="auto"/>
        <w:ind w:left="263"/>
        <w:jc w:val="both"/>
        <w:rPr>
          <w:rFonts w:cs="Arial"/>
          <w:szCs w:val="20"/>
        </w:rPr>
      </w:pPr>
      <w:r w:rsidRPr="000A1F09">
        <w:rPr>
          <w:rFonts w:cs="Arial"/>
          <w:szCs w:val="20"/>
          <w:u w:val="single"/>
        </w:rPr>
        <w:t>Format du fichier</w:t>
      </w:r>
      <w:r w:rsidRPr="000A1F09">
        <w:rPr>
          <w:rFonts w:cs="Arial"/>
          <w:szCs w:val="20"/>
        </w:rPr>
        <w:t> :</w:t>
      </w:r>
    </w:p>
    <w:p w:rsidR="008C6A00" w:rsidRPr="000A1F09" w:rsidRDefault="008C6A00" w:rsidP="000A1F09">
      <w:pPr>
        <w:pStyle w:val="Header"/>
        <w:tabs>
          <w:tab w:val="clear" w:pos="4536"/>
          <w:tab w:val="clear" w:pos="9072"/>
        </w:tabs>
        <w:spacing w:line="276" w:lineRule="auto"/>
        <w:jc w:val="both"/>
        <w:rPr>
          <w:rFonts w:cs="Arial"/>
          <w:szCs w:val="20"/>
        </w:rPr>
      </w:pPr>
      <w:r w:rsidRPr="000A1F09">
        <w:rPr>
          <w:rFonts w:cs="Arial"/>
          <w:szCs w:val="20"/>
        </w:rPr>
        <w:t>La liste des champs du fichier est la suivante </w:t>
      </w:r>
      <w:r w:rsidR="00BB4BEE">
        <w:rPr>
          <w:rFonts w:cs="Arial"/>
          <w:szCs w:val="20"/>
        </w:rPr>
        <w:t xml:space="preserve">(ligne d’en-tête) </w:t>
      </w:r>
      <w:r w:rsidRPr="000A1F09">
        <w:rPr>
          <w:rFonts w:cs="Arial"/>
          <w:szCs w:val="20"/>
        </w:rPr>
        <w:t>:</w:t>
      </w:r>
    </w:p>
    <w:p w:rsidR="001926AB" w:rsidRPr="000A1F09" w:rsidRDefault="004E3899" w:rsidP="004E3899">
      <w:pPr>
        <w:pStyle w:val="Header"/>
        <w:tabs>
          <w:tab w:val="clear" w:pos="4536"/>
          <w:tab w:val="clear" w:pos="9072"/>
        </w:tabs>
        <w:spacing w:line="276" w:lineRule="auto"/>
        <w:ind w:firstLine="436"/>
        <w:rPr>
          <w:rFonts w:cs="Arial"/>
          <w:szCs w:val="20"/>
        </w:rPr>
      </w:pPr>
      <w:r>
        <w:rPr>
          <w:rFonts w:cs="Arial"/>
          <w:szCs w:val="20"/>
        </w:rPr>
        <w:t xml:space="preserve">Code </w:t>
      </w:r>
      <w:proofErr w:type="spellStart"/>
      <w:r>
        <w:rPr>
          <w:rFonts w:cs="Arial"/>
          <w:szCs w:val="20"/>
        </w:rPr>
        <w:t>projet</w:t>
      </w:r>
      <w:r w:rsidR="001926AB" w:rsidRPr="000A1F09">
        <w:rPr>
          <w:rFonts w:cs="Arial"/>
          <w:szCs w:val="20"/>
        </w:rPr>
        <w:t>|Nom</w:t>
      </w:r>
      <w:proofErr w:type="spellEnd"/>
      <w:r w:rsidR="001926AB" w:rsidRPr="000A1F0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projet</w:t>
      </w:r>
      <w:r w:rsidR="001926AB" w:rsidRPr="000A1F09">
        <w:rPr>
          <w:rFonts w:cs="Arial"/>
          <w:szCs w:val="20"/>
        </w:rPr>
        <w:t>|</w:t>
      </w:r>
      <w:r w:rsidRPr="000A1F09">
        <w:rPr>
          <w:rFonts w:cs="Arial"/>
          <w:szCs w:val="20"/>
        </w:rPr>
        <w:t xml:space="preserve"> </w:t>
      </w:r>
      <w:r w:rsidR="001926AB" w:rsidRPr="000A1F09">
        <w:rPr>
          <w:rFonts w:cs="Arial"/>
          <w:szCs w:val="20"/>
        </w:rPr>
        <w:t xml:space="preserve">Type de </w:t>
      </w:r>
      <w:proofErr w:type="spellStart"/>
      <w:r w:rsidR="001926AB" w:rsidRPr="000A1F09">
        <w:rPr>
          <w:rFonts w:cs="Arial"/>
          <w:szCs w:val="20"/>
        </w:rPr>
        <w:t>domaine|Domaine|</w:t>
      </w:r>
      <w:r>
        <w:rPr>
          <w:rFonts w:cs="Arial"/>
          <w:szCs w:val="20"/>
        </w:rPr>
        <w:t>Statu</w:t>
      </w:r>
      <w:r w:rsidR="00BB4BEE">
        <w:rPr>
          <w:rFonts w:cs="Arial"/>
          <w:szCs w:val="20"/>
        </w:rPr>
        <w:t>t</w:t>
      </w:r>
      <w:r>
        <w:rPr>
          <w:rFonts w:cs="Arial"/>
          <w:szCs w:val="20"/>
        </w:rPr>
        <w:t>|Chef</w:t>
      </w:r>
      <w:proofErr w:type="spellEnd"/>
      <w:r>
        <w:rPr>
          <w:rFonts w:cs="Arial"/>
          <w:szCs w:val="20"/>
        </w:rPr>
        <w:t xml:space="preserve"> de projet</w:t>
      </w:r>
    </w:p>
    <w:p w:rsidR="00957F22" w:rsidRPr="000A1F09" w:rsidRDefault="00957F22" w:rsidP="000A1F09">
      <w:pPr>
        <w:pStyle w:val="Header"/>
        <w:tabs>
          <w:tab w:val="clear" w:pos="4536"/>
          <w:tab w:val="clear" w:pos="9072"/>
        </w:tabs>
        <w:spacing w:line="276" w:lineRule="auto"/>
        <w:jc w:val="both"/>
        <w:rPr>
          <w:rFonts w:cs="Arial"/>
          <w:szCs w:val="20"/>
        </w:rPr>
      </w:pPr>
    </w:p>
    <w:p w:rsidR="00BB4BEE" w:rsidRPr="00630AB4" w:rsidRDefault="00BB4BEE" w:rsidP="00BB4BEE">
      <w:pPr>
        <w:jc w:val="both"/>
      </w:pPr>
      <w:r w:rsidRPr="00630AB4">
        <w:t xml:space="preserve">Chaque </w:t>
      </w:r>
      <w:r>
        <w:t>projet</w:t>
      </w:r>
      <w:r w:rsidRPr="00630AB4">
        <w:t xml:space="preserve"> du périmètre d’export donne lieu à une ligne dans le fichier.</w:t>
      </w:r>
    </w:p>
    <w:p w:rsidR="001F18F2" w:rsidRPr="000A1F09" w:rsidRDefault="001F18F2" w:rsidP="000A1F09">
      <w:pPr>
        <w:pStyle w:val="Header"/>
        <w:tabs>
          <w:tab w:val="clear" w:pos="4536"/>
          <w:tab w:val="clear" w:pos="9072"/>
        </w:tabs>
        <w:spacing w:line="276" w:lineRule="auto"/>
        <w:ind w:left="0"/>
        <w:jc w:val="both"/>
        <w:rPr>
          <w:rFonts w:cs="Arial"/>
          <w:szCs w:val="20"/>
          <w:u w:val="single"/>
        </w:rPr>
      </w:pPr>
    </w:p>
    <w:p w:rsidR="00505C13" w:rsidRDefault="00505C13" w:rsidP="000A1F09">
      <w:pPr>
        <w:pStyle w:val="Header"/>
        <w:tabs>
          <w:tab w:val="clear" w:pos="4536"/>
          <w:tab w:val="clear" w:pos="9072"/>
        </w:tabs>
        <w:spacing w:line="276" w:lineRule="auto"/>
        <w:ind w:left="0"/>
        <w:jc w:val="both"/>
        <w:rPr>
          <w:rFonts w:cs="Arial"/>
          <w:szCs w:val="20"/>
          <w:u w:val="single"/>
        </w:rPr>
        <w:sectPr w:rsidR="00505C13" w:rsidSect="001F18F2">
          <w:headerReference w:type="default" r:id="rId7"/>
          <w:footerReference w:type="default" r:id="rId8"/>
          <w:headerReference w:type="first" r:id="rId9"/>
          <w:pgSz w:w="11907" w:h="16839" w:code="9"/>
          <w:pgMar w:top="1417" w:right="993" w:bottom="2835" w:left="1134" w:header="708" w:footer="555" w:gutter="0"/>
          <w:cols w:space="708"/>
          <w:titlePg/>
          <w:docGrid w:linePitch="360"/>
        </w:sectPr>
      </w:pPr>
    </w:p>
    <w:p w:rsidR="000602DE" w:rsidRPr="000A1F09" w:rsidRDefault="007C02CD" w:rsidP="000A1F09">
      <w:pPr>
        <w:pStyle w:val="Header"/>
        <w:tabs>
          <w:tab w:val="clear" w:pos="4536"/>
          <w:tab w:val="clear" w:pos="9072"/>
        </w:tabs>
        <w:spacing w:line="276" w:lineRule="auto"/>
        <w:ind w:left="0"/>
        <w:jc w:val="both"/>
        <w:rPr>
          <w:rFonts w:cs="Arial"/>
          <w:szCs w:val="20"/>
          <w:u w:val="single"/>
        </w:rPr>
      </w:pPr>
      <w:r w:rsidRPr="000A1F09">
        <w:rPr>
          <w:rFonts w:cs="Arial"/>
          <w:szCs w:val="20"/>
          <w:u w:val="single"/>
        </w:rPr>
        <w:lastRenderedPageBreak/>
        <w:t>Détail des champs du fichier :</w:t>
      </w:r>
    </w:p>
    <w:p w:rsidR="00C85C85" w:rsidRPr="000A1F09" w:rsidRDefault="00C85C85" w:rsidP="000737C9">
      <w:pPr>
        <w:pStyle w:val="Header"/>
        <w:tabs>
          <w:tab w:val="clear" w:pos="4536"/>
          <w:tab w:val="clear" w:pos="9072"/>
        </w:tabs>
        <w:spacing w:line="276" w:lineRule="auto"/>
        <w:rPr>
          <w:rFonts w:cs="Arial"/>
          <w:szCs w:val="20"/>
          <w:u w:val="single"/>
        </w:rPr>
      </w:pPr>
    </w:p>
    <w:tbl>
      <w:tblPr>
        <w:tblW w:w="14760" w:type="dxa"/>
        <w:tblInd w:w="-1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3840"/>
        <w:gridCol w:w="1800"/>
        <w:gridCol w:w="7200"/>
      </w:tblGrid>
      <w:tr w:rsidR="00505C13" w:rsidRPr="000A1F09" w:rsidTr="006F4792">
        <w:tc>
          <w:tcPr>
            <w:tcW w:w="1920" w:type="dxa"/>
            <w:shd w:val="clear" w:color="auto" w:fill="DBE5F1"/>
          </w:tcPr>
          <w:p w:rsidR="00505C13" w:rsidRPr="000A1F09" w:rsidRDefault="00505C13" w:rsidP="00EB7BD6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jc w:val="center"/>
              <w:rPr>
                <w:rFonts w:cs="Arial"/>
                <w:b/>
                <w:szCs w:val="20"/>
              </w:rPr>
            </w:pPr>
            <w:r w:rsidRPr="000A1F09">
              <w:rPr>
                <w:rFonts w:cs="Arial"/>
                <w:b/>
                <w:szCs w:val="20"/>
              </w:rPr>
              <w:t>Champ du fichier d’export</w:t>
            </w:r>
          </w:p>
        </w:tc>
        <w:tc>
          <w:tcPr>
            <w:tcW w:w="3840" w:type="dxa"/>
            <w:shd w:val="clear" w:color="auto" w:fill="DBE5F1"/>
          </w:tcPr>
          <w:p w:rsidR="00505C13" w:rsidRPr="000A1F09" w:rsidRDefault="00505C13" w:rsidP="00EB7BD6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jc w:val="center"/>
              <w:rPr>
                <w:rFonts w:cs="Arial"/>
                <w:b/>
                <w:szCs w:val="20"/>
              </w:rPr>
            </w:pPr>
            <w:r w:rsidRPr="000A1F09">
              <w:rPr>
                <w:rFonts w:cs="Arial"/>
                <w:b/>
                <w:szCs w:val="20"/>
              </w:rPr>
              <w:t>Correspondance dans MEGA</w:t>
            </w:r>
          </w:p>
        </w:tc>
        <w:tc>
          <w:tcPr>
            <w:tcW w:w="1800" w:type="dxa"/>
            <w:shd w:val="clear" w:color="auto" w:fill="DBE5F1"/>
          </w:tcPr>
          <w:p w:rsidR="00505C13" w:rsidRPr="000A1F09" w:rsidRDefault="00505C13" w:rsidP="006F4792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Format dans MEGA</w:t>
            </w:r>
          </w:p>
        </w:tc>
        <w:tc>
          <w:tcPr>
            <w:tcW w:w="7200" w:type="dxa"/>
            <w:shd w:val="clear" w:color="auto" w:fill="DBE5F1"/>
          </w:tcPr>
          <w:p w:rsidR="00505C13" w:rsidRPr="000A1F09" w:rsidRDefault="00505C13" w:rsidP="00EB7BD6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Commentaire</w:t>
            </w:r>
          </w:p>
        </w:tc>
      </w:tr>
      <w:tr w:rsidR="00505C13" w:rsidRPr="000A1F09" w:rsidTr="006F4792">
        <w:tc>
          <w:tcPr>
            <w:tcW w:w="1920" w:type="dxa"/>
            <w:shd w:val="clear" w:color="auto" w:fill="auto"/>
          </w:tcPr>
          <w:p w:rsidR="00505C13" w:rsidRPr="000A1F09" w:rsidRDefault="00505C13" w:rsidP="00EB7BD6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Code projet</w:t>
            </w:r>
          </w:p>
        </w:tc>
        <w:tc>
          <w:tcPr>
            <w:tcW w:w="3840" w:type="dxa"/>
            <w:shd w:val="clear" w:color="auto" w:fill="auto"/>
          </w:tcPr>
          <w:p w:rsidR="00505C13" w:rsidRPr="000A1F09" w:rsidRDefault="00505C13" w:rsidP="002D0888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  <w:proofErr w:type="spellStart"/>
            <w:r w:rsidRPr="000A1F09">
              <w:rPr>
                <w:rFonts w:cs="Arial"/>
                <w:szCs w:val="20"/>
              </w:rPr>
              <w:t>Metaattribut</w:t>
            </w:r>
            <w:proofErr w:type="spellEnd"/>
            <w:r w:rsidRPr="000A1F09">
              <w:rPr>
                <w:rFonts w:cs="Arial"/>
                <w:szCs w:val="20"/>
              </w:rPr>
              <w:t xml:space="preserve"> « </w:t>
            </w:r>
            <w:r>
              <w:rPr>
                <w:rFonts w:cs="Arial"/>
                <w:szCs w:val="20"/>
              </w:rPr>
              <w:t>Code projet</w:t>
            </w:r>
            <w:r w:rsidRPr="000A1F09">
              <w:rPr>
                <w:rFonts w:cs="Arial"/>
                <w:szCs w:val="20"/>
              </w:rPr>
              <w:t xml:space="preserve"> - IFPEN »</w:t>
            </w:r>
          </w:p>
        </w:tc>
        <w:tc>
          <w:tcPr>
            <w:tcW w:w="1800" w:type="dxa"/>
          </w:tcPr>
          <w:p w:rsidR="00505C13" w:rsidRPr="000A1F09" w:rsidRDefault="006F4792" w:rsidP="006F4792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Char(32)</w:t>
            </w:r>
          </w:p>
        </w:tc>
        <w:tc>
          <w:tcPr>
            <w:tcW w:w="7200" w:type="dxa"/>
          </w:tcPr>
          <w:p w:rsidR="00505C13" w:rsidRPr="000A1F09" w:rsidRDefault="00505C13" w:rsidP="002D0888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</w:p>
        </w:tc>
      </w:tr>
      <w:tr w:rsidR="00505C13" w:rsidRPr="000A1F09" w:rsidTr="006F4792">
        <w:tc>
          <w:tcPr>
            <w:tcW w:w="1920" w:type="dxa"/>
            <w:shd w:val="clear" w:color="auto" w:fill="auto"/>
          </w:tcPr>
          <w:p w:rsidR="00505C13" w:rsidRPr="000A1F09" w:rsidRDefault="00505C13" w:rsidP="00BB4BEE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  <w:r w:rsidRPr="000A1F09">
              <w:rPr>
                <w:rFonts w:cs="Arial"/>
                <w:szCs w:val="20"/>
              </w:rPr>
              <w:t xml:space="preserve">Nom du </w:t>
            </w:r>
            <w:r>
              <w:rPr>
                <w:rFonts w:cs="Arial"/>
                <w:szCs w:val="20"/>
              </w:rPr>
              <w:t>projet</w:t>
            </w:r>
          </w:p>
        </w:tc>
        <w:tc>
          <w:tcPr>
            <w:tcW w:w="3840" w:type="dxa"/>
            <w:shd w:val="clear" w:color="auto" w:fill="auto"/>
          </w:tcPr>
          <w:p w:rsidR="00505C13" w:rsidRPr="000A1F09" w:rsidRDefault="00505C13" w:rsidP="00EB7BD6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  <w:proofErr w:type="spellStart"/>
            <w:r w:rsidRPr="000A1F09">
              <w:rPr>
                <w:rFonts w:cs="Arial"/>
                <w:szCs w:val="20"/>
              </w:rPr>
              <w:t>Metaattribut</w:t>
            </w:r>
            <w:proofErr w:type="spellEnd"/>
            <w:r w:rsidRPr="000A1F09">
              <w:rPr>
                <w:rFonts w:cs="Arial"/>
                <w:szCs w:val="20"/>
              </w:rPr>
              <w:t xml:space="preserve"> « Nom court »</w:t>
            </w:r>
          </w:p>
        </w:tc>
        <w:tc>
          <w:tcPr>
            <w:tcW w:w="1800" w:type="dxa"/>
          </w:tcPr>
          <w:p w:rsidR="00505C13" w:rsidRPr="000A1F09" w:rsidRDefault="006F4792" w:rsidP="006F4792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Char(63)</w:t>
            </w:r>
          </w:p>
        </w:tc>
        <w:tc>
          <w:tcPr>
            <w:tcW w:w="7200" w:type="dxa"/>
          </w:tcPr>
          <w:p w:rsidR="00505C13" w:rsidRPr="000A1F09" w:rsidRDefault="00505C13" w:rsidP="00EB7BD6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</w:p>
        </w:tc>
      </w:tr>
      <w:tr w:rsidR="00571CA7" w:rsidRPr="000A1F09" w:rsidTr="006F4792">
        <w:tc>
          <w:tcPr>
            <w:tcW w:w="1920" w:type="dxa"/>
            <w:shd w:val="clear" w:color="auto" w:fill="auto"/>
          </w:tcPr>
          <w:p w:rsidR="00571CA7" w:rsidRPr="000A1F09" w:rsidRDefault="00571CA7" w:rsidP="00571CA7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  <w:r w:rsidRPr="000A1F09">
              <w:rPr>
                <w:rFonts w:cs="Arial"/>
                <w:szCs w:val="20"/>
              </w:rPr>
              <w:t>Type de domaine</w:t>
            </w:r>
          </w:p>
        </w:tc>
        <w:tc>
          <w:tcPr>
            <w:tcW w:w="3840" w:type="dxa"/>
            <w:shd w:val="clear" w:color="auto" w:fill="auto"/>
          </w:tcPr>
          <w:p w:rsidR="00571CA7" w:rsidRPr="000A1F09" w:rsidRDefault="00571CA7" w:rsidP="005B1293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Nom court de la zone d’urbanisme de niveau 1 </w:t>
            </w:r>
            <w:r w:rsidR="005B1293">
              <w:rPr>
                <w:rFonts w:cs="Arial"/>
                <w:szCs w:val="20"/>
              </w:rPr>
              <w:t>ayant pour sous-zone d’urbanisme le « Domaine »</w:t>
            </w:r>
          </w:p>
        </w:tc>
        <w:tc>
          <w:tcPr>
            <w:tcW w:w="1800" w:type="dxa"/>
          </w:tcPr>
          <w:p w:rsidR="00571CA7" w:rsidRPr="000A1F09" w:rsidRDefault="006F4792" w:rsidP="006F4792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Char(63)</w:t>
            </w:r>
          </w:p>
        </w:tc>
        <w:tc>
          <w:tcPr>
            <w:tcW w:w="7200" w:type="dxa"/>
          </w:tcPr>
          <w:p w:rsidR="00571CA7" w:rsidRPr="000A1F09" w:rsidRDefault="00571CA7" w:rsidP="00AF4228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</w:p>
        </w:tc>
      </w:tr>
      <w:tr w:rsidR="00571CA7" w:rsidRPr="000A1F09" w:rsidTr="006F4792">
        <w:tc>
          <w:tcPr>
            <w:tcW w:w="1920" w:type="dxa"/>
            <w:shd w:val="clear" w:color="auto" w:fill="auto"/>
          </w:tcPr>
          <w:p w:rsidR="00571CA7" w:rsidRPr="000A1F09" w:rsidRDefault="00571CA7" w:rsidP="00571CA7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  <w:r w:rsidRPr="000A1F09">
              <w:rPr>
                <w:rFonts w:cs="Arial"/>
                <w:szCs w:val="20"/>
              </w:rPr>
              <w:t>Domaine</w:t>
            </w:r>
          </w:p>
        </w:tc>
        <w:tc>
          <w:tcPr>
            <w:tcW w:w="3840" w:type="dxa"/>
            <w:shd w:val="clear" w:color="auto" w:fill="auto"/>
          </w:tcPr>
          <w:p w:rsidR="00571CA7" w:rsidRPr="000A1F09" w:rsidRDefault="00571CA7" w:rsidP="00571CA7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Nom court de la zone d’urbanisme de niveau 2 reliée au projet</w:t>
            </w:r>
            <w:r w:rsidR="005B1293">
              <w:rPr>
                <w:rFonts w:cs="Arial"/>
                <w:szCs w:val="20"/>
              </w:rPr>
              <w:t xml:space="preserve"> par le lien « Domaine principal »</w:t>
            </w:r>
          </w:p>
        </w:tc>
        <w:tc>
          <w:tcPr>
            <w:tcW w:w="1800" w:type="dxa"/>
          </w:tcPr>
          <w:p w:rsidR="00571CA7" w:rsidRPr="000A1F09" w:rsidRDefault="006F4792" w:rsidP="006F4792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Char(63)</w:t>
            </w:r>
          </w:p>
        </w:tc>
        <w:tc>
          <w:tcPr>
            <w:tcW w:w="7200" w:type="dxa"/>
          </w:tcPr>
          <w:p w:rsidR="00571CA7" w:rsidRPr="000A1F09" w:rsidRDefault="00571CA7" w:rsidP="00571CA7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</w:p>
        </w:tc>
      </w:tr>
      <w:tr w:rsidR="00571CA7" w:rsidRPr="000A1F09" w:rsidTr="006F4792">
        <w:tc>
          <w:tcPr>
            <w:tcW w:w="1920" w:type="dxa"/>
            <w:shd w:val="clear" w:color="auto" w:fill="auto"/>
          </w:tcPr>
          <w:p w:rsidR="00571CA7" w:rsidRPr="000A1F09" w:rsidRDefault="00571CA7" w:rsidP="00571CA7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Statut</w:t>
            </w:r>
          </w:p>
        </w:tc>
        <w:tc>
          <w:tcPr>
            <w:tcW w:w="3840" w:type="dxa"/>
            <w:shd w:val="clear" w:color="auto" w:fill="auto"/>
          </w:tcPr>
          <w:p w:rsidR="00571CA7" w:rsidRPr="000A1F09" w:rsidRDefault="00571CA7" w:rsidP="00571CA7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  <w:proofErr w:type="spellStart"/>
            <w:r w:rsidRPr="000A1F09">
              <w:rPr>
                <w:rFonts w:cs="Arial"/>
                <w:szCs w:val="20"/>
              </w:rPr>
              <w:t>Metaattribut</w:t>
            </w:r>
            <w:proofErr w:type="spellEnd"/>
            <w:r w:rsidRPr="000A1F09">
              <w:rPr>
                <w:rFonts w:cs="Arial"/>
                <w:szCs w:val="20"/>
              </w:rPr>
              <w:t xml:space="preserve"> « </w:t>
            </w:r>
            <w:r>
              <w:rPr>
                <w:rFonts w:cs="Arial"/>
                <w:szCs w:val="20"/>
              </w:rPr>
              <w:t>Statut du projet</w:t>
            </w:r>
            <w:r w:rsidRPr="000A1F09">
              <w:rPr>
                <w:rFonts w:cs="Arial"/>
                <w:szCs w:val="20"/>
              </w:rPr>
              <w:t xml:space="preserve"> – IFPEN »</w:t>
            </w:r>
          </w:p>
        </w:tc>
        <w:tc>
          <w:tcPr>
            <w:tcW w:w="1800" w:type="dxa"/>
          </w:tcPr>
          <w:p w:rsidR="00571CA7" w:rsidRDefault="006F4792" w:rsidP="006F4792">
            <w:pPr>
              <w:pStyle w:val="Header"/>
              <w:tabs>
                <w:tab w:val="clear" w:pos="4536"/>
                <w:tab w:val="clear" w:pos="9072"/>
              </w:tabs>
              <w:spacing w:before="0" w:line="276" w:lineRule="auto"/>
              <w:ind w:left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Liste de valeurs :</w:t>
            </w:r>
          </w:p>
          <w:p w:rsidR="006F4792" w:rsidRDefault="006F4792" w:rsidP="006F4792">
            <w:pPr>
              <w:pStyle w:val="Header"/>
              <w:tabs>
                <w:tab w:val="clear" w:pos="4536"/>
                <w:tab w:val="clear" w:pos="9072"/>
              </w:tabs>
              <w:spacing w:before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Programmé</w:t>
            </w:r>
          </w:p>
          <w:p w:rsidR="006F4792" w:rsidRDefault="006F4792" w:rsidP="006F4792">
            <w:pPr>
              <w:pStyle w:val="Header"/>
              <w:tabs>
                <w:tab w:val="clear" w:pos="4536"/>
                <w:tab w:val="clear" w:pos="9072"/>
              </w:tabs>
              <w:spacing w:before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En cours</w:t>
            </w:r>
          </w:p>
          <w:p w:rsidR="006F4792" w:rsidRDefault="006F4792" w:rsidP="006F4792">
            <w:pPr>
              <w:pStyle w:val="Header"/>
              <w:tabs>
                <w:tab w:val="clear" w:pos="4536"/>
                <w:tab w:val="clear" w:pos="9072"/>
              </w:tabs>
              <w:spacing w:before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Terminé</w:t>
            </w:r>
          </w:p>
          <w:p w:rsidR="006F4792" w:rsidRPr="000A1F09" w:rsidRDefault="006F4792" w:rsidP="006F4792">
            <w:pPr>
              <w:pStyle w:val="Header"/>
              <w:tabs>
                <w:tab w:val="clear" w:pos="4536"/>
                <w:tab w:val="clear" w:pos="9072"/>
              </w:tabs>
              <w:spacing w:before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Annulé</w:t>
            </w:r>
          </w:p>
        </w:tc>
        <w:tc>
          <w:tcPr>
            <w:tcW w:w="7200" w:type="dxa"/>
          </w:tcPr>
          <w:p w:rsidR="00571CA7" w:rsidRPr="000A1F09" w:rsidRDefault="00ED6411" w:rsidP="00ED6411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  <w:r>
              <w:t>Règle de gestion : le contenu devra être égal à « 1 » si le Statut du projet – IFPEN vaut « En cours », « 0 » dans les autres cas</w:t>
            </w:r>
          </w:p>
        </w:tc>
      </w:tr>
      <w:tr w:rsidR="00571CA7" w:rsidRPr="000A1F09" w:rsidTr="006F4792">
        <w:tc>
          <w:tcPr>
            <w:tcW w:w="1920" w:type="dxa"/>
            <w:shd w:val="clear" w:color="auto" w:fill="auto"/>
          </w:tcPr>
          <w:p w:rsidR="00571CA7" w:rsidRPr="000A1F09" w:rsidRDefault="00571CA7" w:rsidP="00571CA7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Chef de projet</w:t>
            </w:r>
          </w:p>
        </w:tc>
        <w:tc>
          <w:tcPr>
            <w:tcW w:w="3840" w:type="dxa"/>
            <w:shd w:val="clear" w:color="auto" w:fill="auto"/>
          </w:tcPr>
          <w:p w:rsidR="00571CA7" w:rsidRPr="000A1F09" w:rsidRDefault="00ED6411" w:rsidP="00F97AE8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« Matricule » des Personnes</w:t>
            </w:r>
            <w:r w:rsidR="00571CA7" w:rsidRPr="000A1F09">
              <w:rPr>
                <w:rFonts w:cs="Arial"/>
                <w:szCs w:val="20"/>
              </w:rPr>
              <w:t xml:space="preserve"> reliée</w:t>
            </w:r>
            <w:r>
              <w:rPr>
                <w:rFonts w:cs="Arial"/>
                <w:szCs w:val="20"/>
              </w:rPr>
              <w:t>s au projet</w:t>
            </w:r>
            <w:r w:rsidR="00571CA7" w:rsidRPr="000A1F09">
              <w:rPr>
                <w:rFonts w:cs="Arial"/>
                <w:szCs w:val="20"/>
              </w:rPr>
              <w:t xml:space="preserve"> par la patte « Personne </w:t>
            </w:r>
            <w:r>
              <w:rPr>
                <w:rFonts w:cs="Arial"/>
                <w:szCs w:val="20"/>
              </w:rPr>
              <w:t xml:space="preserve">participante </w:t>
            </w:r>
            <w:r w:rsidR="00571CA7" w:rsidRPr="000A1F09">
              <w:rPr>
                <w:rFonts w:cs="Arial"/>
                <w:szCs w:val="20"/>
              </w:rPr>
              <w:t>» et dont le « </w:t>
            </w:r>
            <w:r w:rsidR="00F97AE8">
              <w:rPr>
                <w:rFonts w:cs="Arial"/>
                <w:szCs w:val="20"/>
              </w:rPr>
              <w:t>Rôle dans le projet</w:t>
            </w:r>
            <w:r w:rsidR="00571CA7" w:rsidRPr="000A1F09">
              <w:rPr>
                <w:rFonts w:cs="Arial"/>
                <w:szCs w:val="20"/>
              </w:rPr>
              <w:t> » vaut « </w:t>
            </w:r>
            <w:r w:rsidR="00F97AE8">
              <w:rPr>
                <w:rFonts w:cs="Arial"/>
                <w:szCs w:val="20"/>
              </w:rPr>
              <w:t>Chef de projet</w:t>
            </w:r>
            <w:r w:rsidR="00571CA7" w:rsidRPr="000A1F09">
              <w:rPr>
                <w:rFonts w:cs="Arial"/>
                <w:szCs w:val="20"/>
              </w:rPr>
              <w:t> »</w:t>
            </w:r>
          </w:p>
        </w:tc>
        <w:tc>
          <w:tcPr>
            <w:tcW w:w="1800" w:type="dxa"/>
          </w:tcPr>
          <w:p w:rsidR="00571CA7" w:rsidRPr="000A1F09" w:rsidRDefault="006F4792" w:rsidP="00ED6411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ind w:left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Char(6)</w:t>
            </w:r>
          </w:p>
        </w:tc>
        <w:tc>
          <w:tcPr>
            <w:tcW w:w="7200" w:type="dxa"/>
          </w:tcPr>
          <w:p w:rsidR="00571CA7" w:rsidRPr="009B7EE3" w:rsidRDefault="009B7EE3" w:rsidP="00ED6411">
            <w:pPr>
              <w:pStyle w:val="Header"/>
              <w:tabs>
                <w:tab w:val="left" w:pos="708"/>
              </w:tabs>
              <w:spacing w:line="276" w:lineRule="auto"/>
              <w:ind w:left="0"/>
            </w:pPr>
            <w:r>
              <w:t xml:space="preserve">Dans le cas où il y a plusieurs chefs de projet, on sépare les </w:t>
            </w:r>
            <w:r w:rsidR="00ED6411">
              <w:t>matricules</w:t>
            </w:r>
            <w:r>
              <w:t xml:space="preserve"> des différents chefs de projet par le caractère « ; » (point-virgule). Ex : Pers1;Pers2</w:t>
            </w:r>
          </w:p>
        </w:tc>
      </w:tr>
    </w:tbl>
    <w:p w:rsidR="00983BDA" w:rsidRDefault="00983BDA" w:rsidP="000737C9">
      <w:pPr>
        <w:pStyle w:val="Header"/>
        <w:tabs>
          <w:tab w:val="clear" w:pos="4536"/>
          <w:tab w:val="clear" w:pos="9072"/>
        </w:tabs>
        <w:spacing w:line="276" w:lineRule="auto"/>
        <w:rPr>
          <w:rFonts w:cs="Arial"/>
          <w:color w:val="244061"/>
          <w:szCs w:val="20"/>
        </w:rPr>
        <w:sectPr w:rsidR="00983BDA" w:rsidSect="00505C13">
          <w:pgSz w:w="16839" w:h="11907" w:orient="landscape" w:code="9"/>
          <w:pgMar w:top="1134" w:right="1417" w:bottom="993" w:left="2835" w:header="708" w:footer="555" w:gutter="0"/>
          <w:cols w:space="708"/>
          <w:titlePg/>
          <w:docGrid w:linePitch="360"/>
        </w:sectPr>
      </w:pPr>
    </w:p>
    <w:p w:rsidR="003158B8" w:rsidRDefault="003158B8" w:rsidP="00B2159F">
      <w:pPr>
        <w:pStyle w:val="Heading2"/>
      </w:pPr>
      <w:bookmarkStart w:id="20" w:name="_Toc417046079"/>
      <w:r>
        <w:lastRenderedPageBreak/>
        <w:t>Implémentation</w:t>
      </w:r>
      <w:bookmarkEnd w:id="20"/>
    </w:p>
    <w:p w:rsidR="003158B8" w:rsidRDefault="003158B8" w:rsidP="00F57666">
      <w:r>
        <w:t>La demi-interface est implémentée sous forme d’</w:t>
      </w:r>
      <w:r w:rsidR="0019334C">
        <w:t>exécutable</w:t>
      </w:r>
      <w:r>
        <w:t>, lancé par tâche planifiée toutes les nuits</w:t>
      </w:r>
      <w:r w:rsidR="00F57666">
        <w:t xml:space="preserve"> de la semaine</w:t>
      </w:r>
      <w:r>
        <w:t>.</w:t>
      </w:r>
    </w:p>
    <w:p w:rsidR="003158B8" w:rsidRDefault="00E66FE2" w:rsidP="00CD02A7">
      <w:pPr>
        <w:pStyle w:val="Heading3"/>
      </w:pPr>
      <w:bookmarkStart w:id="21" w:name="_Toc417046080"/>
      <w:r>
        <w:t>Spécifications</w:t>
      </w:r>
      <w:r w:rsidR="003158B8">
        <w:t xml:space="preserve"> de l’</w:t>
      </w:r>
      <w:r w:rsidR="00B53880">
        <w:t>exécutable</w:t>
      </w:r>
      <w:bookmarkEnd w:id="21"/>
    </w:p>
    <w:p w:rsidR="00E66FE2" w:rsidRPr="00E66FE2" w:rsidRDefault="00E66FE2" w:rsidP="00B2159F">
      <w:pPr>
        <w:pStyle w:val="Heading4"/>
      </w:pPr>
      <w:r>
        <w:t>Description générale</w:t>
      </w:r>
    </w:p>
    <w:p w:rsidR="00B92E8D" w:rsidRDefault="00B92E8D" w:rsidP="00CA5301">
      <w:r>
        <w:t>L’exécutable utilise les API MEGA afin d’extraire les informations du référentiel ATLAS et les restituer sous forme de fichiers.</w:t>
      </w:r>
    </w:p>
    <w:p w:rsidR="00CA5301" w:rsidRPr="00CA5301" w:rsidRDefault="00CA5301" w:rsidP="00883494">
      <w:r w:rsidRPr="00CA5301">
        <w:rPr>
          <w:u w:val="single"/>
        </w:rPr>
        <w:t>Nom et emplacement</w:t>
      </w:r>
      <w:r>
        <w:t xml:space="preserve"> : </w:t>
      </w:r>
      <w:r w:rsidR="00034C18">
        <w:t>\\irsrvmega\mega$\Application\Batchs\Production\Export_ATLAS_PeGASE_Projets\ Export_ATLAS_PeGASE_Projets.exe</w:t>
      </w:r>
    </w:p>
    <w:p w:rsidR="003158B8" w:rsidRDefault="003158B8" w:rsidP="003158B8">
      <w:r w:rsidRPr="00797643">
        <w:rPr>
          <w:u w:val="single"/>
        </w:rPr>
        <w:t>Langage de programmation</w:t>
      </w:r>
      <w:r>
        <w:t> :</w:t>
      </w:r>
      <w:r w:rsidR="00797643">
        <w:t xml:space="preserve"> </w:t>
      </w:r>
      <w:r w:rsidR="00343586">
        <w:t>VB.NET</w:t>
      </w:r>
    </w:p>
    <w:p w:rsidR="003158B8" w:rsidRDefault="003158B8" w:rsidP="004074C9">
      <w:r w:rsidRPr="00797643">
        <w:rPr>
          <w:u w:val="single"/>
        </w:rPr>
        <w:t>Emplacement des sources</w:t>
      </w:r>
      <w:r>
        <w:t> :</w:t>
      </w:r>
      <w:r w:rsidR="00797643">
        <w:t xml:space="preserve"> </w:t>
      </w:r>
      <w:r w:rsidR="00034C18">
        <w:t xml:space="preserve">\\irsrvmega\mega$\Application\Batchs\Production\ </w:t>
      </w:r>
      <w:proofErr w:type="spellStart"/>
      <w:r w:rsidR="00034C18">
        <w:t>Export_ATLAS_PeGASE_Projets</w:t>
      </w:r>
      <w:proofErr w:type="spellEnd"/>
      <w:r w:rsidR="00034C18">
        <w:t>\sources</w:t>
      </w:r>
    </w:p>
    <w:p w:rsidR="00C07CBF" w:rsidRDefault="00C07CBF" w:rsidP="003158B8">
      <w:pPr>
        <w:rPr>
          <w:u w:val="single"/>
        </w:rPr>
      </w:pPr>
    </w:p>
    <w:p w:rsidR="00E66FE2" w:rsidRDefault="00772E9C" w:rsidP="00B2159F">
      <w:pPr>
        <w:pStyle w:val="Heading4"/>
      </w:pPr>
      <w:r w:rsidRPr="00B2159F">
        <w:t>Fichier</w:t>
      </w:r>
      <w:r w:rsidRPr="00797643">
        <w:t xml:space="preserve"> de configuration</w:t>
      </w:r>
    </w:p>
    <w:p w:rsidR="003158B8" w:rsidRDefault="00E66FE2" w:rsidP="00883494">
      <w:r>
        <w:rPr>
          <w:u w:val="single"/>
        </w:rPr>
        <w:t>Nom et emplacement</w:t>
      </w:r>
      <w:r w:rsidR="00D361F0" w:rsidRPr="00D361F0">
        <w:t xml:space="preserve"> </w:t>
      </w:r>
      <w:r w:rsidR="00034C18">
        <w:t>: \\irsrvmega\mega$\Application\Batchs\Production\ Export_ATLAS_PeGASE_</w:t>
      </w:r>
      <w:r w:rsidR="00BE0A67">
        <w:t>Projets\</w:t>
      </w:r>
      <w:r w:rsidR="00034C18">
        <w:t>Export_ATLAS_PeGASE_</w:t>
      </w:r>
      <w:r w:rsidR="00BE0A67">
        <w:t>Projets</w:t>
      </w:r>
      <w:r w:rsidR="00034C18">
        <w:t>.exe.config</w:t>
      </w:r>
    </w:p>
    <w:p w:rsidR="00BE0A67" w:rsidRPr="000A0A65" w:rsidRDefault="00BE0A67" w:rsidP="00BE0A67">
      <w:pPr>
        <w:spacing w:before="0" w:after="0" w:line="240" w:lineRule="auto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>&lt;</w:t>
      </w:r>
      <w:proofErr w:type="spellStart"/>
      <w:r w:rsidRPr="000A0A65">
        <w:rPr>
          <w:rFonts w:ascii="Courier" w:hAnsi="Courier"/>
          <w:lang w:val="en-GB"/>
        </w:rPr>
        <w:t>applicationSettings</w:t>
      </w:r>
      <w:proofErr w:type="spellEnd"/>
      <w:r w:rsidRPr="000A0A65">
        <w:rPr>
          <w:rFonts w:ascii="Courier" w:hAnsi="Courier"/>
          <w:lang w:val="en-GB"/>
        </w:rPr>
        <w:t>&gt;</w:t>
      </w:r>
    </w:p>
    <w:p w:rsidR="00BE0A67" w:rsidRPr="000A0A65" w:rsidRDefault="00BE0A67" w:rsidP="00BE0A67">
      <w:pPr>
        <w:spacing w:before="0" w:after="0" w:line="240" w:lineRule="auto"/>
        <w:ind w:left="0" w:firstLine="72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>&lt;</w:t>
      </w:r>
      <w:proofErr w:type="spellStart"/>
      <w:r w:rsidRPr="000A0A65">
        <w:rPr>
          <w:rFonts w:ascii="Courier" w:hAnsi="Courier"/>
          <w:lang w:val="en-GB"/>
        </w:rPr>
        <w:t>Export_ATLAS_PeGASE_Projets.My.MySettings</w:t>
      </w:r>
      <w:proofErr w:type="spellEnd"/>
      <w:r w:rsidRPr="000A0A65">
        <w:rPr>
          <w:rFonts w:ascii="Courier" w:hAnsi="Courier"/>
          <w:lang w:val="en-GB"/>
        </w:rPr>
        <w:t>&gt;</w:t>
      </w:r>
    </w:p>
    <w:p w:rsidR="00BE0A67" w:rsidRPr="000A0A65" w:rsidRDefault="00BE0A67" w:rsidP="00BE0A67">
      <w:pPr>
        <w:spacing w:before="0" w:after="0" w:line="240" w:lineRule="auto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 xml:space="preserve">      </w:t>
      </w:r>
      <w:r w:rsidRPr="000A0A65">
        <w:rPr>
          <w:rFonts w:ascii="Courier" w:hAnsi="Courier"/>
          <w:lang w:val="en-GB"/>
        </w:rPr>
        <w:tab/>
        <w:t>&lt;setting name="</w:t>
      </w:r>
      <w:proofErr w:type="spellStart"/>
      <w:r w:rsidRPr="000A0A65">
        <w:rPr>
          <w:rFonts w:ascii="Courier" w:hAnsi="Courier"/>
          <w:b/>
          <w:bCs/>
          <w:color w:val="FF6600"/>
          <w:lang w:val="en-GB"/>
        </w:rPr>
        <w:t>env</w:t>
      </w:r>
      <w:proofErr w:type="spellEnd"/>
      <w:r w:rsidRPr="000A0A65">
        <w:rPr>
          <w:rFonts w:ascii="Courier" w:hAnsi="Courier"/>
          <w:lang w:val="en-GB"/>
        </w:rPr>
        <w:t xml:space="preserve">" </w:t>
      </w:r>
      <w:proofErr w:type="spellStart"/>
      <w:r w:rsidRPr="000A0A65">
        <w:rPr>
          <w:rFonts w:ascii="Courier" w:hAnsi="Courier"/>
          <w:lang w:val="en-GB"/>
        </w:rPr>
        <w:t>serializeAs</w:t>
      </w:r>
      <w:proofErr w:type="spellEnd"/>
      <w:r w:rsidRPr="000A0A65">
        <w:rPr>
          <w:rFonts w:ascii="Courier" w:hAnsi="Courier"/>
          <w:lang w:val="en-GB"/>
        </w:rPr>
        <w:t>="String"&gt;</w:t>
      </w:r>
    </w:p>
    <w:p w:rsidR="00BE0A67" w:rsidRPr="000A0A65" w:rsidRDefault="00BE0A67" w:rsidP="00BE0A67">
      <w:pPr>
        <w:spacing w:before="0" w:after="0" w:line="240" w:lineRule="auto"/>
        <w:ind w:left="0"/>
        <w:rPr>
          <w:rFonts w:ascii="Courier" w:hAnsi="Courier"/>
        </w:rPr>
      </w:pPr>
      <w:r w:rsidRPr="000A0A65">
        <w:rPr>
          <w:rFonts w:ascii="Courier" w:hAnsi="Courier"/>
          <w:lang w:val="en-GB"/>
        </w:rPr>
        <w:t xml:space="preserve">            </w:t>
      </w:r>
      <w:r w:rsidRPr="000A0A65">
        <w:rPr>
          <w:rFonts w:ascii="Courier" w:hAnsi="Courier"/>
          <w:lang w:val="en-GB"/>
        </w:rPr>
        <w:tab/>
      </w:r>
      <w:r w:rsidRPr="000A0A65">
        <w:rPr>
          <w:rFonts w:ascii="Courier" w:hAnsi="Courier"/>
        </w:rPr>
        <w:t>&lt;</w:t>
      </w:r>
      <w:proofErr w:type="gramStart"/>
      <w:r w:rsidRPr="000A0A65">
        <w:rPr>
          <w:rFonts w:ascii="Courier" w:hAnsi="Courier"/>
        </w:rPr>
        <w:t>value</w:t>
      </w:r>
      <w:proofErr w:type="gramEnd"/>
      <w:r w:rsidRPr="000A0A65">
        <w:rPr>
          <w:rFonts w:ascii="Courier" w:hAnsi="Courier"/>
        </w:rPr>
        <w:t>&gt;</w:t>
      </w:r>
      <w:r w:rsidRPr="000A0A65">
        <w:rPr>
          <w:rFonts w:ascii="Courier" w:hAnsi="Courier"/>
          <w:b/>
          <w:bCs/>
          <w:color w:val="FF6600"/>
        </w:rPr>
        <w:t>\\</w:t>
      </w:r>
      <w:proofErr w:type="spellStart"/>
      <w:r w:rsidRPr="000A0A65">
        <w:rPr>
          <w:rFonts w:ascii="Courier" w:hAnsi="Courier"/>
          <w:b/>
          <w:bCs/>
          <w:color w:val="FF6600"/>
        </w:rPr>
        <w:t>irsrvmega</w:t>
      </w:r>
      <w:proofErr w:type="spellEnd"/>
      <w:r w:rsidRPr="000A0A65">
        <w:rPr>
          <w:rFonts w:ascii="Courier" w:hAnsi="Courier"/>
          <w:b/>
          <w:bCs/>
          <w:color w:val="FF6600"/>
        </w:rPr>
        <w:t>\</w:t>
      </w:r>
      <w:proofErr w:type="spellStart"/>
      <w:r w:rsidRPr="000A0A65">
        <w:rPr>
          <w:rFonts w:ascii="Courier" w:hAnsi="Courier"/>
          <w:b/>
          <w:bCs/>
          <w:color w:val="FF6600"/>
        </w:rPr>
        <w:t>mega</w:t>
      </w:r>
      <w:proofErr w:type="spellEnd"/>
      <w:r w:rsidRPr="000A0A65">
        <w:rPr>
          <w:rFonts w:ascii="Courier" w:hAnsi="Courier"/>
          <w:b/>
          <w:bCs/>
          <w:color w:val="FF6600"/>
        </w:rPr>
        <w:t>$\Environnements\Production&lt;/</w:t>
      </w:r>
      <w:r w:rsidRPr="000A0A65">
        <w:rPr>
          <w:rFonts w:ascii="Courier" w:hAnsi="Courier"/>
        </w:rPr>
        <w:t>value&gt;</w:t>
      </w:r>
    </w:p>
    <w:p w:rsidR="00BE0A67" w:rsidRPr="000A0A65" w:rsidRDefault="00BE0A67" w:rsidP="00BE0A67">
      <w:pPr>
        <w:spacing w:before="0" w:after="0" w:line="240" w:lineRule="auto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</w:rPr>
        <w:t xml:space="preserve">            </w:t>
      </w:r>
      <w:r w:rsidRPr="000A0A65">
        <w:rPr>
          <w:rFonts w:ascii="Courier" w:hAnsi="Courier"/>
          <w:lang w:val="en-GB"/>
        </w:rPr>
        <w:t>&lt;/setting&gt;</w:t>
      </w:r>
    </w:p>
    <w:p w:rsidR="00BE0A67" w:rsidRPr="000A0A65" w:rsidRDefault="00BE0A67" w:rsidP="00BE0A67">
      <w:pPr>
        <w:spacing w:before="0" w:after="0" w:line="240" w:lineRule="auto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 xml:space="preserve">            &lt;setting </w:t>
      </w:r>
      <w:r w:rsidRPr="000A0A65">
        <w:rPr>
          <w:rFonts w:ascii="Courier" w:hAnsi="Courier"/>
          <w:b/>
          <w:bCs/>
          <w:color w:val="FF6600"/>
          <w:lang w:val="en-GB"/>
        </w:rPr>
        <w:t>name</w:t>
      </w:r>
      <w:r w:rsidRPr="000A0A65">
        <w:rPr>
          <w:rFonts w:ascii="Courier" w:hAnsi="Courier"/>
          <w:lang w:val="en-GB"/>
        </w:rPr>
        <w:t xml:space="preserve">="base" </w:t>
      </w:r>
      <w:proofErr w:type="spellStart"/>
      <w:r w:rsidRPr="000A0A65">
        <w:rPr>
          <w:rFonts w:ascii="Courier" w:hAnsi="Courier"/>
          <w:lang w:val="en-GB"/>
        </w:rPr>
        <w:t>serializeAs</w:t>
      </w:r>
      <w:proofErr w:type="spellEnd"/>
      <w:r w:rsidRPr="000A0A65">
        <w:rPr>
          <w:rFonts w:ascii="Courier" w:hAnsi="Courier"/>
          <w:lang w:val="en-GB"/>
        </w:rPr>
        <w:t>="String"&gt;</w:t>
      </w:r>
    </w:p>
    <w:p w:rsidR="00BE0A67" w:rsidRPr="000A0A65" w:rsidRDefault="00BE0A67" w:rsidP="00BE0A67">
      <w:pPr>
        <w:pStyle w:val="Header"/>
        <w:tabs>
          <w:tab w:val="left" w:pos="708"/>
        </w:tabs>
        <w:spacing w:before="0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 xml:space="preserve">            </w:t>
      </w:r>
      <w:r w:rsidRPr="000A0A65">
        <w:rPr>
          <w:rFonts w:ascii="Courier" w:hAnsi="Courier"/>
          <w:lang w:val="en-GB"/>
        </w:rPr>
        <w:tab/>
        <w:t>&lt;value&gt;PRD&lt;/value&gt;</w:t>
      </w:r>
    </w:p>
    <w:p w:rsidR="00BE0A67" w:rsidRPr="000A0A65" w:rsidRDefault="00BE0A67" w:rsidP="00BE0A67">
      <w:pPr>
        <w:pStyle w:val="Header"/>
        <w:tabs>
          <w:tab w:val="left" w:pos="708"/>
        </w:tabs>
        <w:spacing w:before="0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 xml:space="preserve">            &lt;/setting&gt;</w:t>
      </w:r>
    </w:p>
    <w:p w:rsidR="00BE0A67" w:rsidRPr="000A0A65" w:rsidRDefault="00BE0A67" w:rsidP="00BE0A67">
      <w:pPr>
        <w:spacing w:before="0" w:after="0" w:line="240" w:lineRule="auto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 xml:space="preserve">            &lt;setting name="</w:t>
      </w:r>
      <w:r w:rsidRPr="000A0A65">
        <w:rPr>
          <w:rFonts w:ascii="Courier" w:hAnsi="Courier"/>
          <w:b/>
          <w:bCs/>
          <w:color w:val="FF6600"/>
          <w:lang w:val="en-GB"/>
        </w:rPr>
        <w:t>user</w:t>
      </w:r>
      <w:r w:rsidRPr="000A0A65">
        <w:rPr>
          <w:rFonts w:ascii="Courier" w:hAnsi="Courier"/>
          <w:lang w:val="en-GB"/>
        </w:rPr>
        <w:t xml:space="preserve">" </w:t>
      </w:r>
      <w:proofErr w:type="spellStart"/>
      <w:r w:rsidRPr="000A0A65">
        <w:rPr>
          <w:rFonts w:ascii="Courier" w:hAnsi="Courier"/>
          <w:lang w:val="en-GB"/>
        </w:rPr>
        <w:t>serializeAs</w:t>
      </w:r>
      <w:proofErr w:type="spellEnd"/>
      <w:r w:rsidRPr="000A0A65">
        <w:rPr>
          <w:rFonts w:ascii="Courier" w:hAnsi="Courier"/>
          <w:lang w:val="en-GB"/>
        </w:rPr>
        <w:t>="String"&gt;</w:t>
      </w:r>
    </w:p>
    <w:p w:rsidR="00BE0A67" w:rsidRPr="000A0A65" w:rsidRDefault="00BE0A67" w:rsidP="00BE0A67">
      <w:pPr>
        <w:spacing w:before="0" w:after="0" w:line="240" w:lineRule="auto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 xml:space="preserve">                </w:t>
      </w:r>
      <w:r w:rsidRPr="000A0A65">
        <w:rPr>
          <w:rFonts w:ascii="Courier" w:hAnsi="Courier"/>
          <w:lang w:val="en-GB"/>
        </w:rPr>
        <w:tab/>
        <w:t>&lt;value&gt;</w:t>
      </w:r>
      <w:proofErr w:type="spellStart"/>
      <w:r w:rsidRPr="000A0A65">
        <w:rPr>
          <w:rFonts w:ascii="Courier" w:hAnsi="Courier"/>
          <w:b/>
          <w:bCs/>
          <w:color w:val="FF6600"/>
          <w:lang w:val="en-GB"/>
        </w:rPr>
        <w:t>userBatch</w:t>
      </w:r>
      <w:proofErr w:type="spellEnd"/>
      <w:r w:rsidRPr="000A0A65">
        <w:rPr>
          <w:rFonts w:ascii="Courier" w:hAnsi="Courier"/>
          <w:lang w:val="en-GB"/>
        </w:rPr>
        <w:t>&lt;/value&gt;</w:t>
      </w:r>
    </w:p>
    <w:p w:rsidR="00BE0A67" w:rsidRPr="000A0A65" w:rsidRDefault="00BE0A67" w:rsidP="00BE0A67">
      <w:pPr>
        <w:spacing w:before="0" w:after="0" w:line="240" w:lineRule="auto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 xml:space="preserve">            &lt;/setting&gt;</w:t>
      </w:r>
    </w:p>
    <w:p w:rsidR="00BE0A67" w:rsidRPr="000A0A65" w:rsidRDefault="00BE0A67" w:rsidP="00BE0A67">
      <w:pPr>
        <w:spacing w:before="0" w:after="0" w:line="240" w:lineRule="auto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 xml:space="preserve">            &lt;setting name="</w:t>
      </w:r>
      <w:proofErr w:type="spellStart"/>
      <w:r w:rsidRPr="000A0A65">
        <w:rPr>
          <w:rFonts w:ascii="Courier" w:hAnsi="Courier"/>
          <w:b/>
          <w:bCs/>
          <w:color w:val="FF6600"/>
          <w:lang w:val="en-GB"/>
        </w:rPr>
        <w:t>pwd</w:t>
      </w:r>
      <w:proofErr w:type="spellEnd"/>
      <w:r w:rsidRPr="000A0A65">
        <w:rPr>
          <w:rFonts w:ascii="Courier" w:hAnsi="Courier"/>
          <w:lang w:val="en-GB"/>
        </w:rPr>
        <w:t xml:space="preserve">" </w:t>
      </w:r>
      <w:proofErr w:type="spellStart"/>
      <w:r w:rsidRPr="000A0A65">
        <w:rPr>
          <w:rFonts w:ascii="Courier" w:hAnsi="Courier"/>
          <w:lang w:val="en-GB"/>
        </w:rPr>
        <w:t>serializeAs</w:t>
      </w:r>
      <w:proofErr w:type="spellEnd"/>
      <w:r w:rsidRPr="000A0A65">
        <w:rPr>
          <w:rFonts w:ascii="Courier" w:hAnsi="Courier"/>
          <w:lang w:val="en-GB"/>
        </w:rPr>
        <w:t>="String"&gt;</w:t>
      </w:r>
    </w:p>
    <w:p w:rsidR="00BE0A67" w:rsidRPr="000A0A65" w:rsidRDefault="00BE0A67" w:rsidP="00BE0A67">
      <w:pPr>
        <w:pStyle w:val="Header"/>
        <w:tabs>
          <w:tab w:val="left" w:pos="708"/>
        </w:tabs>
        <w:spacing w:before="0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 xml:space="preserve">            </w:t>
      </w:r>
      <w:r w:rsidRPr="000A0A65">
        <w:rPr>
          <w:rFonts w:ascii="Courier" w:hAnsi="Courier"/>
          <w:lang w:val="en-GB"/>
        </w:rPr>
        <w:tab/>
        <w:t>&lt;value/&gt;</w:t>
      </w:r>
    </w:p>
    <w:p w:rsidR="00BE0A67" w:rsidRPr="000A0A65" w:rsidRDefault="00BE0A67" w:rsidP="00BE0A67">
      <w:pPr>
        <w:spacing w:before="0" w:after="0" w:line="240" w:lineRule="auto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 xml:space="preserve">            &lt;/setting&gt;</w:t>
      </w:r>
    </w:p>
    <w:p w:rsidR="00BE0A67" w:rsidRPr="000A0A65" w:rsidRDefault="00BE0A67" w:rsidP="00BE0A67">
      <w:pPr>
        <w:spacing w:before="0" w:after="0" w:line="240" w:lineRule="auto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 xml:space="preserve">            &lt;setting name="</w:t>
      </w:r>
      <w:r w:rsidRPr="000A0A65">
        <w:rPr>
          <w:rFonts w:ascii="Courier" w:hAnsi="Courier"/>
          <w:b/>
          <w:bCs/>
          <w:color w:val="FF6600"/>
          <w:lang w:val="en-GB"/>
        </w:rPr>
        <w:t>query</w:t>
      </w:r>
      <w:r w:rsidRPr="000A0A65">
        <w:rPr>
          <w:rFonts w:ascii="Courier" w:hAnsi="Courier"/>
          <w:lang w:val="en-GB"/>
        </w:rPr>
        <w:t xml:space="preserve">" </w:t>
      </w:r>
      <w:proofErr w:type="spellStart"/>
      <w:r w:rsidRPr="000A0A65">
        <w:rPr>
          <w:rFonts w:ascii="Courier" w:hAnsi="Courier"/>
          <w:lang w:val="en-GB"/>
        </w:rPr>
        <w:t>serializeAs</w:t>
      </w:r>
      <w:proofErr w:type="spellEnd"/>
      <w:r w:rsidRPr="000A0A65">
        <w:rPr>
          <w:rFonts w:ascii="Courier" w:hAnsi="Courier"/>
          <w:lang w:val="en-GB"/>
        </w:rPr>
        <w:t>="String"&gt;</w:t>
      </w:r>
    </w:p>
    <w:p w:rsidR="00BE0A67" w:rsidRPr="000A0A65" w:rsidRDefault="00BE0A67" w:rsidP="00BE0A67">
      <w:pPr>
        <w:pStyle w:val="BodyTextIndent"/>
        <w:ind w:left="0"/>
        <w:rPr>
          <w:lang w:val="en-GB"/>
        </w:rPr>
      </w:pPr>
      <w:r w:rsidRPr="000A0A65">
        <w:rPr>
          <w:lang w:val="en-GB"/>
        </w:rPr>
        <w:t xml:space="preserve">         </w:t>
      </w:r>
      <w:r w:rsidRPr="000A0A65">
        <w:rPr>
          <w:lang w:val="en-GB"/>
        </w:rPr>
        <w:tab/>
      </w:r>
      <w:r w:rsidRPr="000A0A65">
        <w:rPr>
          <w:lang w:val="en-GB"/>
        </w:rPr>
        <w:tab/>
        <w:t>&lt;value&gt;</w:t>
      </w:r>
      <w:r w:rsidRPr="000A0A65">
        <w:rPr>
          <w:b/>
          <w:bCs/>
          <w:color w:val="FF6600"/>
          <w:lang w:val="en-GB"/>
        </w:rPr>
        <w:t>Select [</w:t>
      </w:r>
      <w:proofErr w:type="spellStart"/>
      <w:r w:rsidRPr="000A0A65">
        <w:rPr>
          <w:b/>
          <w:bCs/>
          <w:color w:val="FF6600"/>
          <w:lang w:val="en-GB"/>
        </w:rPr>
        <w:t>Projet</w:t>
      </w:r>
      <w:proofErr w:type="spellEnd"/>
      <w:r w:rsidRPr="000A0A65">
        <w:rPr>
          <w:b/>
          <w:bCs/>
          <w:color w:val="FF6600"/>
          <w:lang w:val="en-GB"/>
        </w:rPr>
        <w:t>] Where [</w:t>
      </w:r>
      <w:proofErr w:type="spellStart"/>
      <w:r w:rsidRPr="000A0A65">
        <w:rPr>
          <w:b/>
          <w:bCs/>
          <w:color w:val="FF6600"/>
          <w:lang w:val="en-GB"/>
        </w:rPr>
        <w:t>Projet</w:t>
      </w:r>
      <w:proofErr w:type="spellEnd"/>
      <w:r w:rsidRPr="000A0A65">
        <w:rPr>
          <w:b/>
          <w:bCs/>
          <w:color w:val="FF6600"/>
          <w:lang w:val="en-GB"/>
        </w:rPr>
        <w:t xml:space="preserve"> type</w:t>
      </w:r>
      <w:proofErr w:type="gramStart"/>
      <w:r w:rsidRPr="000A0A65">
        <w:rPr>
          <w:b/>
          <w:bCs/>
          <w:color w:val="FF6600"/>
          <w:lang w:val="en-GB"/>
        </w:rPr>
        <w:t>].[</w:t>
      </w:r>
      <w:proofErr w:type="spellStart"/>
      <w:proofErr w:type="gramEnd"/>
      <w:r w:rsidRPr="000A0A65">
        <w:rPr>
          <w:b/>
          <w:bCs/>
          <w:color w:val="FF6600"/>
          <w:lang w:val="en-GB"/>
        </w:rPr>
        <w:t>Identifiant</w:t>
      </w:r>
      <w:proofErr w:type="spellEnd"/>
      <w:r w:rsidRPr="000A0A65">
        <w:rPr>
          <w:b/>
          <w:bCs/>
          <w:color w:val="FF6600"/>
          <w:lang w:val="en-GB"/>
        </w:rPr>
        <w:t xml:space="preserve"> </w:t>
      </w:r>
      <w:proofErr w:type="spellStart"/>
      <w:r w:rsidRPr="000A0A65">
        <w:rPr>
          <w:b/>
          <w:bCs/>
          <w:color w:val="FF6600"/>
          <w:lang w:val="en-GB"/>
        </w:rPr>
        <w:t>absolu</w:t>
      </w:r>
      <w:proofErr w:type="spellEnd"/>
      <w:r w:rsidRPr="000A0A65">
        <w:rPr>
          <w:b/>
          <w:bCs/>
          <w:color w:val="FF6600"/>
          <w:lang w:val="en-GB"/>
        </w:rPr>
        <w:t xml:space="preserve">] = "AG17vtX9H9(Q" And [Classification du </w:t>
      </w:r>
      <w:proofErr w:type="spellStart"/>
      <w:r w:rsidRPr="000A0A65">
        <w:rPr>
          <w:b/>
          <w:bCs/>
          <w:color w:val="FF6600"/>
          <w:lang w:val="en-GB"/>
        </w:rPr>
        <w:t>projet</w:t>
      </w:r>
      <w:proofErr w:type="spellEnd"/>
      <w:r w:rsidRPr="000A0A65">
        <w:rPr>
          <w:b/>
          <w:bCs/>
          <w:color w:val="FF6600"/>
          <w:lang w:val="en-GB"/>
        </w:rPr>
        <w:t xml:space="preserve"> - IFPEN]='P'</w:t>
      </w:r>
      <w:r w:rsidRPr="000A0A65">
        <w:rPr>
          <w:lang w:val="en-GB"/>
        </w:rPr>
        <w:t>&lt;/value&gt;</w:t>
      </w:r>
    </w:p>
    <w:p w:rsidR="00BE0A67" w:rsidRPr="000A0A65" w:rsidRDefault="00BE0A67" w:rsidP="00BE0A67">
      <w:pPr>
        <w:spacing w:before="0" w:after="0" w:line="240" w:lineRule="auto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 xml:space="preserve">            &lt;/setting&gt;</w:t>
      </w:r>
    </w:p>
    <w:p w:rsidR="00BE0A67" w:rsidRPr="000A0A65" w:rsidRDefault="00BE0A67" w:rsidP="00BE0A67">
      <w:pPr>
        <w:spacing w:before="0" w:after="0" w:line="240" w:lineRule="auto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 xml:space="preserve">            &lt;setting name="</w:t>
      </w:r>
      <w:proofErr w:type="spellStart"/>
      <w:r w:rsidRPr="000A0A65">
        <w:rPr>
          <w:rFonts w:ascii="Courier" w:hAnsi="Courier"/>
          <w:b/>
          <w:bCs/>
          <w:color w:val="FF6600"/>
          <w:lang w:val="en-GB"/>
        </w:rPr>
        <w:t>exportFile</w:t>
      </w:r>
      <w:proofErr w:type="spellEnd"/>
      <w:r w:rsidRPr="000A0A65">
        <w:rPr>
          <w:rFonts w:ascii="Courier" w:hAnsi="Courier"/>
          <w:lang w:val="en-GB"/>
        </w:rPr>
        <w:t xml:space="preserve">" </w:t>
      </w:r>
      <w:proofErr w:type="spellStart"/>
      <w:r w:rsidRPr="000A0A65">
        <w:rPr>
          <w:rFonts w:ascii="Courier" w:hAnsi="Courier"/>
          <w:lang w:val="en-GB"/>
        </w:rPr>
        <w:t>serializeAs</w:t>
      </w:r>
      <w:proofErr w:type="spellEnd"/>
      <w:r w:rsidRPr="000A0A65">
        <w:rPr>
          <w:rFonts w:ascii="Courier" w:hAnsi="Courier"/>
          <w:lang w:val="en-GB"/>
        </w:rPr>
        <w:t>="String"&gt;</w:t>
      </w:r>
    </w:p>
    <w:p w:rsidR="00BE0A67" w:rsidRPr="000A0A65" w:rsidRDefault="00BE0A67" w:rsidP="00BE0A67">
      <w:pPr>
        <w:spacing w:before="0" w:after="0" w:line="240" w:lineRule="auto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 xml:space="preserve">                </w:t>
      </w:r>
      <w:r w:rsidRPr="000A0A65">
        <w:rPr>
          <w:rFonts w:ascii="Courier" w:hAnsi="Courier"/>
          <w:lang w:val="en-GB"/>
        </w:rPr>
        <w:tab/>
        <w:t>&lt;value&gt;</w:t>
      </w:r>
      <w:r w:rsidRPr="000A0A65">
        <w:rPr>
          <w:rFonts w:ascii="Courier" w:hAnsi="Courier"/>
          <w:b/>
          <w:bCs/>
          <w:color w:val="FF6600"/>
          <w:lang w:val="en-GB"/>
        </w:rPr>
        <w:t>ATLAS_Projets.csv</w:t>
      </w:r>
      <w:r w:rsidRPr="000A0A65">
        <w:rPr>
          <w:rFonts w:ascii="Courier" w:hAnsi="Courier"/>
          <w:lang w:val="en-GB"/>
        </w:rPr>
        <w:t>&lt;/value&gt;</w:t>
      </w:r>
    </w:p>
    <w:p w:rsidR="00BE0A67" w:rsidRPr="000A0A65" w:rsidRDefault="00BE0A67" w:rsidP="00BE0A67">
      <w:pPr>
        <w:pStyle w:val="Header"/>
        <w:tabs>
          <w:tab w:val="left" w:pos="708"/>
        </w:tabs>
        <w:spacing w:before="0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 xml:space="preserve">            &lt;/setting&gt;</w:t>
      </w:r>
    </w:p>
    <w:p w:rsidR="00BE0A67" w:rsidRPr="000A0A65" w:rsidRDefault="00BE0A67" w:rsidP="00BE0A67">
      <w:pPr>
        <w:spacing w:before="0" w:after="0" w:line="240" w:lineRule="auto"/>
        <w:ind w:left="0" w:firstLine="72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>&lt;/</w:t>
      </w:r>
      <w:proofErr w:type="spellStart"/>
      <w:r w:rsidRPr="000A0A65">
        <w:rPr>
          <w:rFonts w:ascii="Courier" w:hAnsi="Courier"/>
          <w:lang w:val="en-GB"/>
        </w:rPr>
        <w:t>Export_ATLAS_PeGASE_Projets.My.MySettings</w:t>
      </w:r>
      <w:proofErr w:type="spellEnd"/>
      <w:r w:rsidRPr="000A0A65">
        <w:rPr>
          <w:rFonts w:ascii="Courier" w:hAnsi="Courier"/>
          <w:lang w:val="en-GB"/>
        </w:rPr>
        <w:t>&gt;</w:t>
      </w:r>
    </w:p>
    <w:p w:rsidR="00BE0A67" w:rsidRDefault="00BE0A67" w:rsidP="00BE0A67">
      <w:pPr>
        <w:spacing w:before="0" w:after="0" w:line="240" w:lineRule="auto"/>
        <w:ind w:left="0"/>
        <w:rPr>
          <w:rFonts w:ascii="Courier" w:hAnsi="Courier"/>
          <w:lang w:val="en-GB"/>
        </w:rPr>
      </w:pPr>
      <w:r w:rsidRPr="000A0A65">
        <w:rPr>
          <w:rFonts w:ascii="Courier" w:hAnsi="Courier"/>
          <w:lang w:val="en-GB"/>
        </w:rPr>
        <w:t>&lt;/</w:t>
      </w:r>
      <w:proofErr w:type="spellStart"/>
      <w:r w:rsidRPr="000A0A65">
        <w:rPr>
          <w:rFonts w:ascii="Courier" w:hAnsi="Courier"/>
          <w:lang w:val="en-GB"/>
        </w:rPr>
        <w:t>applicationSettings</w:t>
      </w:r>
      <w:proofErr w:type="spellEnd"/>
      <w:r w:rsidRPr="000A0A65">
        <w:rPr>
          <w:rFonts w:ascii="Courier" w:hAnsi="Courier"/>
          <w:lang w:val="en-GB"/>
        </w:rPr>
        <w:t>&gt;</w:t>
      </w:r>
    </w:p>
    <w:p w:rsidR="00D65D7D" w:rsidRDefault="00D65D7D" w:rsidP="0060661A">
      <w:pPr>
        <w:spacing w:before="0" w:after="0" w:line="240" w:lineRule="auto"/>
        <w:ind w:left="0"/>
        <w:rPr>
          <w:rFonts w:ascii="Courier" w:hAnsi="Courier"/>
          <w:lang w:val="en-GB"/>
        </w:rPr>
      </w:pPr>
    </w:p>
    <w:p w:rsidR="00D65D7D" w:rsidRDefault="00D65D7D" w:rsidP="0060661A">
      <w:pPr>
        <w:spacing w:before="0" w:after="0" w:line="240" w:lineRule="auto"/>
        <w:ind w:left="0"/>
        <w:rPr>
          <w:rFonts w:ascii="Courier" w:hAnsi="Courier"/>
          <w:lang w:val="en-GB"/>
        </w:rPr>
      </w:pPr>
    </w:p>
    <w:p w:rsidR="00772E9C" w:rsidRDefault="00772E9C" w:rsidP="00B2159F">
      <w:pPr>
        <w:pStyle w:val="Heading4"/>
      </w:pPr>
      <w:r w:rsidRPr="00E66FE2">
        <w:lastRenderedPageBreak/>
        <w:t>Fichier de log</w:t>
      </w:r>
    </w:p>
    <w:p w:rsidR="00E66FE2" w:rsidRDefault="00E66FE2" w:rsidP="00883494">
      <w:r>
        <w:rPr>
          <w:u w:val="single"/>
        </w:rPr>
        <w:t xml:space="preserve">Nom et emplacement </w:t>
      </w:r>
      <w:r w:rsidRPr="00E66FE2">
        <w:t>:</w:t>
      </w:r>
      <w:r>
        <w:t xml:space="preserve"> </w:t>
      </w:r>
      <w:r w:rsidR="00C14BD5">
        <w:t xml:space="preserve">\\irsrvmega\mega$\Application\Batchs\Production\ </w:t>
      </w:r>
      <w:proofErr w:type="spellStart"/>
      <w:r w:rsidR="00C14BD5">
        <w:t>Export_ATLAS_PeGASE_Projets</w:t>
      </w:r>
      <w:proofErr w:type="spellEnd"/>
      <w:r w:rsidR="00C14BD5">
        <w:t>\log Export_ATLAS_PeGASE_Projets_AAAAMMJJ_HHMMSS.log</w:t>
      </w:r>
    </w:p>
    <w:p w:rsidR="00E66FE2" w:rsidRDefault="00E66FE2" w:rsidP="00E66FE2">
      <w:r>
        <w:rPr>
          <w:u w:val="single"/>
        </w:rPr>
        <w:t xml:space="preserve">Format </w:t>
      </w:r>
      <w:r>
        <w:t xml:space="preserve">: </w:t>
      </w:r>
    </w:p>
    <w:p w:rsidR="000B371F" w:rsidRDefault="000B371F" w:rsidP="000B371F">
      <w:r>
        <w:t>Date/Heure</w:t>
      </w:r>
      <w:r>
        <w:tab/>
      </w:r>
      <w:r>
        <w:tab/>
      </w:r>
      <w:r>
        <w:tab/>
        <w:t>Activité</w:t>
      </w:r>
    </w:p>
    <w:p w:rsidR="003158B8" w:rsidRDefault="00FA2457" w:rsidP="00CB0109">
      <w:pPr>
        <w:spacing w:before="0" w:after="0"/>
      </w:pPr>
      <w:r>
        <w:t xml:space="preserve">18/04/2015 </w:t>
      </w:r>
      <w:r w:rsidR="000B371F">
        <w:t>02.00</w:t>
      </w:r>
      <w:r w:rsidR="000B371F">
        <w:tab/>
      </w:r>
      <w:r w:rsidR="000B371F">
        <w:tab/>
        <w:t>Lancement du script</w:t>
      </w:r>
    </w:p>
    <w:p w:rsidR="000B371F" w:rsidRDefault="00FA2457" w:rsidP="00CB0109">
      <w:pPr>
        <w:spacing w:before="0" w:after="0"/>
      </w:pPr>
      <w:r>
        <w:t xml:space="preserve">18/04/2015 </w:t>
      </w:r>
      <w:r w:rsidR="000B371F">
        <w:t>02.00</w:t>
      </w:r>
      <w:r w:rsidR="000B371F">
        <w:tab/>
      </w:r>
      <w:r w:rsidR="000B371F">
        <w:tab/>
        <w:t>Connexion à MEGA</w:t>
      </w:r>
    </w:p>
    <w:p w:rsidR="000B371F" w:rsidRDefault="00FA2457" w:rsidP="00CB0109">
      <w:pPr>
        <w:spacing w:before="0" w:after="0"/>
      </w:pPr>
      <w:r>
        <w:t xml:space="preserve">18/04/2015 </w:t>
      </w:r>
      <w:r w:rsidR="000B371F">
        <w:t>02.00</w:t>
      </w:r>
      <w:r w:rsidR="000B371F">
        <w:tab/>
      </w:r>
      <w:r w:rsidR="000B371F">
        <w:tab/>
        <w:t>Connexion à MEGA réussie / Erreur XXX : Connexion à MEGA échouée</w:t>
      </w:r>
    </w:p>
    <w:p w:rsidR="000B371F" w:rsidRDefault="00FA2457" w:rsidP="00CB0109">
      <w:pPr>
        <w:spacing w:before="0" w:after="0"/>
      </w:pPr>
      <w:r>
        <w:t xml:space="preserve">18/04/2015 </w:t>
      </w:r>
      <w:r w:rsidR="000B371F">
        <w:t>02.00</w:t>
      </w:r>
      <w:r w:rsidR="000B371F">
        <w:tab/>
      </w:r>
      <w:r w:rsidR="000B371F">
        <w:tab/>
      </w:r>
      <w:r w:rsidR="001A7BCD">
        <w:t>Lancement de l'export</w:t>
      </w:r>
    </w:p>
    <w:p w:rsidR="001A7BCD" w:rsidRDefault="00FA2457" w:rsidP="00CB0109">
      <w:pPr>
        <w:spacing w:before="0" w:after="0"/>
      </w:pPr>
      <w:r>
        <w:t xml:space="preserve">18/04/2015 </w:t>
      </w:r>
      <w:r w:rsidR="001A7BCD">
        <w:t>02.00</w:t>
      </w:r>
      <w:r w:rsidR="001A7BCD">
        <w:tab/>
      </w:r>
      <w:r w:rsidR="001A7BCD">
        <w:tab/>
        <w:t>...</w:t>
      </w:r>
    </w:p>
    <w:p w:rsidR="00F83E77" w:rsidRDefault="00FA2457" w:rsidP="00CB0109">
      <w:pPr>
        <w:spacing w:before="0" w:after="0"/>
      </w:pPr>
      <w:r>
        <w:t xml:space="preserve">18/04/2015 </w:t>
      </w:r>
      <w:r w:rsidR="001A7BCD">
        <w:t>02.00</w:t>
      </w:r>
      <w:r w:rsidR="001A7BCD">
        <w:tab/>
      </w:r>
      <w:bookmarkStart w:id="22" w:name="_GoBack"/>
      <w:bookmarkEnd w:id="22"/>
      <w:r w:rsidR="001A7BCD">
        <w:tab/>
      </w:r>
      <w:r w:rsidR="00F83E77">
        <w:t xml:space="preserve">Fin de l'export – N </w:t>
      </w:r>
      <w:r w:rsidR="00C1572B">
        <w:t xml:space="preserve">lignes </w:t>
      </w:r>
      <w:r w:rsidR="00F83E77">
        <w:t>exportées</w:t>
      </w:r>
    </w:p>
    <w:p w:rsidR="00724AB8" w:rsidRDefault="00FA2457" w:rsidP="00CB0109">
      <w:pPr>
        <w:spacing w:before="0" w:after="0"/>
      </w:pPr>
      <w:r>
        <w:t xml:space="preserve">18/04/2015 </w:t>
      </w:r>
      <w:r w:rsidR="00724AB8">
        <w:t>02.00</w:t>
      </w:r>
      <w:r w:rsidR="00724AB8">
        <w:tab/>
      </w:r>
      <w:r w:rsidR="00724AB8">
        <w:tab/>
        <w:t>Déconnexion de MEGA</w:t>
      </w:r>
    </w:p>
    <w:p w:rsidR="00CB6635" w:rsidRDefault="00CB6635" w:rsidP="00CB6635">
      <w:pPr>
        <w:spacing w:before="0" w:after="0"/>
        <w:rPr>
          <w:ins w:id="23" w:author="BRIDON Anthony" w:date="2018-02-02T21:33:00Z"/>
        </w:rPr>
      </w:pPr>
      <w:ins w:id="24" w:author="BRIDON Anthony" w:date="2018-02-02T21:33:00Z">
        <w:r>
          <w:t>18/0</w:t>
        </w:r>
        <w:r>
          <w:t>4</w:t>
        </w:r>
        <w:r>
          <w:t>/201</w:t>
        </w:r>
        <w:r>
          <w:t>5</w:t>
        </w:r>
        <w:r>
          <w:t xml:space="preserve"> 02.00</w:t>
        </w:r>
        <w:r>
          <w:tab/>
        </w:r>
        <w:r>
          <w:tab/>
          <w:t xml:space="preserve">Contrôle de la présence du fichier d’export : fichier d’export présent à l’emplacement : [emplacement] </w:t>
        </w:r>
      </w:ins>
    </w:p>
    <w:p w:rsidR="00724AB8" w:rsidRDefault="00FA2457" w:rsidP="00CB0109">
      <w:pPr>
        <w:spacing w:before="0" w:after="0"/>
      </w:pPr>
      <w:r>
        <w:t xml:space="preserve">18/04/2015 </w:t>
      </w:r>
      <w:r w:rsidR="00724AB8">
        <w:t>02.00</w:t>
      </w:r>
      <w:r w:rsidR="00724AB8">
        <w:tab/>
      </w:r>
      <w:r w:rsidR="00724AB8">
        <w:tab/>
        <w:t>Fin du script</w:t>
      </w:r>
    </w:p>
    <w:p w:rsidR="00012964" w:rsidRDefault="00FA2457" w:rsidP="00CB0109">
      <w:pPr>
        <w:spacing w:before="0" w:after="0"/>
      </w:pPr>
      <w:r>
        <w:t xml:space="preserve">18/04/2015 </w:t>
      </w:r>
      <w:r w:rsidR="00012964">
        <w:t>02.00</w:t>
      </w:r>
      <w:r w:rsidR="00012964">
        <w:tab/>
      </w:r>
      <w:r w:rsidR="00012964">
        <w:tab/>
        <w:t>CODE RETOUR</w:t>
      </w:r>
    </w:p>
    <w:p w:rsidR="000B371F" w:rsidRDefault="000B371F" w:rsidP="003158B8"/>
    <w:p w:rsidR="00CB6635" w:rsidRDefault="00CB6635" w:rsidP="00CB6635">
      <w:pPr>
        <w:pStyle w:val="Heading4"/>
      </w:pPr>
      <w:r w:rsidRPr="000B371F">
        <w:t>Typologie d'erreurs</w:t>
      </w:r>
    </w:p>
    <w:p w:rsidR="00CB6635" w:rsidRDefault="00CB6635" w:rsidP="00CB6635">
      <w:pPr>
        <w:spacing w:before="0" w:after="0"/>
      </w:pPr>
      <w:r>
        <w:t>001 : Environnement n'existe pas ou n'est pas accessible</w:t>
      </w:r>
    </w:p>
    <w:p w:rsidR="00CB6635" w:rsidRDefault="00CB6635" w:rsidP="00CB6635">
      <w:pPr>
        <w:spacing w:before="0" w:after="0"/>
      </w:pPr>
      <w:r>
        <w:t>002 : Base n'existe pas ou n'est pas accessible</w:t>
      </w:r>
    </w:p>
    <w:p w:rsidR="00CB6635" w:rsidRDefault="00CB6635" w:rsidP="00CB6635">
      <w:pPr>
        <w:spacing w:before="0" w:after="0"/>
      </w:pPr>
      <w:r>
        <w:t xml:space="preserve">003 : User n'existe pas ou </w:t>
      </w:r>
      <w:proofErr w:type="spellStart"/>
      <w:r>
        <w:t>password</w:t>
      </w:r>
      <w:proofErr w:type="spellEnd"/>
      <w:r>
        <w:t xml:space="preserve"> incorrect</w:t>
      </w:r>
    </w:p>
    <w:p w:rsidR="00CB6635" w:rsidRDefault="00CB6635" w:rsidP="00CB6635">
      <w:pPr>
        <w:spacing w:before="0" w:after="0"/>
      </w:pPr>
      <w:r>
        <w:t>004 : Requête invalide</w:t>
      </w:r>
    </w:p>
    <w:p w:rsidR="00CB6635" w:rsidRDefault="00CB6635" w:rsidP="00CB6635">
      <w:pPr>
        <w:spacing w:before="0" w:after="0"/>
        <w:rPr>
          <w:ins w:id="25" w:author="BRIDON Anthony" w:date="2018-02-02T21:27:00Z"/>
        </w:rPr>
      </w:pPr>
      <w:ins w:id="26" w:author="BRIDON Anthony" w:date="2018-02-02T21:27:00Z">
        <w:r>
          <w:t>005 : Fichier d’export non présent ou vide</w:t>
        </w:r>
      </w:ins>
    </w:p>
    <w:p w:rsidR="00CB6635" w:rsidRDefault="00CB6635" w:rsidP="00CB6635">
      <w:pPr>
        <w:spacing w:before="0" w:after="0"/>
      </w:pPr>
      <w:r>
        <w:t>999 : Erreur inconnue</w:t>
      </w:r>
    </w:p>
    <w:p w:rsidR="00CB6635" w:rsidRDefault="00CB6635" w:rsidP="00CB6635"/>
    <w:p w:rsidR="00AD52D6" w:rsidRDefault="00AD52D6" w:rsidP="00B2159F">
      <w:pPr>
        <w:pStyle w:val="Heading4"/>
      </w:pPr>
      <w:r w:rsidRPr="000B371F">
        <w:t xml:space="preserve">Typologie </w:t>
      </w:r>
      <w:r>
        <w:t>des codes retours</w:t>
      </w:r>
    </w:p>
    <w:p w:rsidR="00B2159F" w:rsidRPr="00B2159F" w:rsidRDefault="00B2159F" w:rsidP="00B2159F">
      <w:pPr>
        <w:spacing w:before="0" w:after="0"/>
      </w:pPr>
    </w:p>
    <w:p w:rsidR="00AD52D6" w:rsidRPr="008122AC" w:rsidRDefault="00AD52D6" w:rsidP="00CB0109">
      <w:pPr>
        <w:pStyle w:val="Header"/>
        <w:tabs>
          <w:tab w:val="clear" w:pos="4536"/>
          <w:tab w:val="clear" w:pos="9072"/>
        </w:tabs>
        <w:spacing w:before="0" w:line="276" w:lineRule="auto"/>
      </w:pPr>
      <w:r w:rsidRPr="008122AC">
        <w:t>0 : TRAITEMENT EN SUCCES</w:t>
      </w:r>
    </w:p>
    <w:p w:rsidR="00AD52D6" w:rsidRPr="008122AC" w:rsidRDefault="00AD52D6" w:rsidP="00CB0109">
      <w:pPr>
        <w:spacing w:before="0" w:after="0"/>
      </w:pPr>
      <w:r w:rsidRPr="008122AC">
        <w:t xml:space="preserve">1 : TRAITEMENT </w:t>
      </w:r>
      <w:r w:rsidR="00573E7D">
        <w:t>EN ECHEC</w:t>
      </w:r>
    </w:p>
    <w:p w:rsidR="00C07CBF" w:rsidRDefault="00C07CBF" w:rsidP="003158B8"/>
    <w:p w:rsidR="000737C9" w:rsidRDefault="000737C9" w:rsidP="00545C8F">
      <w:pPr>
        <w:pStyle w:val="Header"/>
        <w:tabs>
          <w:tab w:val="clear" w:pos="4536"/>
          <w:tab w:val="clear" w:pos="9072"/>
        </w:tabs>
        <w:spacing w:line="276" w:lineRule="auto"/>
        <w:ind w:left="0"/>
        <w:rPr>
          <w:rFonts w:cs="Arial"/>
          <w:color w:val="244061"/>
          <w:szCs w:val="20"/>
        </w:rPr>
      </w:pPr>
    </w:p>
    <w:sectPr w:rsidR="000737C9" w:rsidSect="00983BDA">
      <w:pgSz w:w="11907" w:h="16839" w:code="9"/>
      <w:pgMar w:top="2243" w:right="1134" w:bottom="1417" w:left="993" w:header="708" w:footer="5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F3A" w:rsidRDefault="00BB4F3A" w:rsidP="00C51B74">
      <w:r>
        <w:separator/>
      </w:r>
    </w:p>
  </w:endnote>
  <w:endnote w:type="continuationSeparator" w:id="0">
    <w:p w:rsidR="00BB4F3A" w:rsidRDefault="00BB4F3A" w:rsidP="00C5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7E2" w:rsidRDefault="000B2596" w:rsidP="00254666">
    <w:pPr>
      <w:pStyle w:val="Footer"/>
      <w:jc w:val="right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-90170</wp:posOffset>
              </wp:positionH>
              <wp:positionV relativeFrom="paragraph">
                <wp:posOffset>-19685</wp:posOffset>
              </wp:positionV>
              <wp:extent cx="1332230" cy="473075"/>
              <wp:effectExtent l="0" t="0" r="1270" b="3175"/>
              <wp:wrapNone/>
              <wp:docPr id="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2230" cy="473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37E2" w:rsidRPr="009C25F0" w:rsidRDefault="009C25F0" w:rsidP="009C25F0">
                          <w:r>
                            <w:fldChar w:fldCharType="begin"/>
                          </w:r>
                          <w:r>
                            <w:instrText xml:space="preserve"> DATE \@ "dd/MM/yyyy" </w:instrText>
                          </w:r>
                          <w:r>
                            <w:fldChar w:fldCharType="separate"/>
                          </w:r>
                          <w:r w:rsidR="00CB6635">
                            <w:rPr>
                              <w:noProof/>
                            </w:rPr>
                            <w:t>02/02/2018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7.1pt;margin-top:-1.55pt;width:104.9pt;height:3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" stroked="f">
              <v:textbox>
                <w:txbxContent>
                  <w:p w:rsidR="008637E2" w:rsidRPr="009C25F0" w:rsidRDefault="009C25F0" w:rsidP="009C25F0">
                    <w:r>
                      <w:fldChar w:fldCharType="begin"/>
                    </w:r>
                    <w:r>
                      <w:instrText xml:space="preserve"> DATE \@ "dd/MM/yyyy" </w:instrText>
                    </w:r>
                    <w:r>
                      <w:fldChar w:fldCharType="separate"/>
                    </w:r>
                    <w:r w:rsidR="00CB6635">
                      <w:rPr>
                        <w:noProof/>
                      </w:rPr>
                      <w:t>02/02/2018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8637E2" w:rsidRPr="000A395A">
      <w:rPr>
        <w:color w:val="777777"/>
      </w:rPr>
      <w:fldChar w:fldCharType="begin"/>
    </w:r>
    <w:r w:rsidR="008637E2" w:rsidRPr="000A395A">
      <w:rPr>
        <w:color w:val="777777"/>
      </w:rPr>
      <w:instrText xml:space="preserve"> PAGE   \* MERGEFORMAT </w:instrText>
    </w:r>
    <w:r w:rsidR="008637E2" w:rsidRPr="000A395A">
      <w:rPr>
        <w:color w:val="777777"/>
      </w:rPr>
      <w:fldChar w:fldCharType="separate"/>
    </w:r>
    <w:r w:rsidR="00CB6635">
      <w:rPr>
        <w:noProof/>
        <w:color w:val="777777"/>
      </w:rPr>
      <w:t>6</w:t>
    </w:r>
    <w:r w:rsidR="008637E2" w:rsidRPr="000A395A">
      <w:rPr>
        <w:noProof/>
        <w:color w:val="777777"/>
      </w:rPr>
      <w:fldChar w:fldCharType="end"/>
    </w: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4535170</wp:posOffset>
          </wp:positionH>
          <wp:positionV relativeFrom="paragraph">
            <wp:posOffset>87630</wp:posOffset>
          </wp:positionV>
          <wp:extent cx="949960" cy="577215"/>
          <wp:effectExtent l="0" t="0" r="2540" b="0"/>
          <wp:wrapNone/>
          <wp:docPr id="4" name="Picture 29" descr="Description: L:\2. Communication\2.1. MEGA Identity\2.1.6. Logos\Logo MEGA\Logo\Logo MEGA JPG 11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Description: L:\2. Communication\2.1. MEGA Identity\2.1.6. Logos\Logo MEGA\Logo\Logo MEGA JPG 11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96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637E2" w:rsidRPr="000A395A" w:rsidRDefault="000B2596" w:rsidP="00C51B74">
    <w:pPr>
      <w:pStyle w:val="Footer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46355</wp:posOffset>
              </wp:positionH>
              <wp:positionV relativeFrom="paragraph">
                <wp:posOffset>-9646285</wp:posOffset>
              </wp:positionV>
              <wp:extent cx="2410460" cy="914400"/>
              <wp:effectExtent l="0" t="0" r="8890" b="0"/>
              <wp:wrapNone/>
              <wp:docPr id="1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10460" cy="9144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ysClr val="window" lastClr="FFFFFF">
                          <a:lumMod val="100000"/>
                          <a:lumOff val="0"/>
                        </a:sysClr>
                      </a:solidFill>
                      <a:ln w="12700" cmpd="sng">
                        <a:noFill/>
                        <a:prstDash val="dash"/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8637E2" w:rsidRPr="00B61546" w:rsidRDefault="000B2596" w:rsidP="00C51B74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>
                                <wp:extent cx="1714500" cy="790575"/>
                                <wp:effectExtent l="0" t="0" r="0" b="9525"/>
                                <wp:docPr id="1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14500" cy="7905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3" o:spid="_x0000_s1027" style="position:absolute;left:0;text-align:left;margin-left:3.65pt;margin-top:-759.55pt;width:189.8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" stroked="f" strokeweight="1pt">
              <v:stroke dashstyle="dash"/>
              <v:shadow color="#868686"/>
              <v:textbox>
                <w:txbxContent>
                  <w:p w:rsidR="008637E2" w:rsidRPr="00B61546" w:rsidRDefault="000B2596" w:rsidP="00C51B7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>
                          <wp:extent cx="1714500" cy="790575"/>
                          <wp:effectExtent l="0" t="0" r="0" b="9525"/>
                          <wp:docPr id="1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14500" cy="7905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 w:rsidR="008637E2" w:rsidRPr="000A395A">
      <w:fldChar w:fldCharType="begin"/>
    </w:r>
    <w:r w:rsidR="008637E2" w:rsidRPr="000A395A">
      <w:instrText xml:space="preserve"> PAGE   \* MERGEFORMAT </w:instrText>
    </w:r>
    <w:r w:rsidR="008637E2" w:rsidRPr="000A395A">
      <w:fldChar w:fldCharType="separate"/>
    </w:r>
    <w:r w:rsidR="00CB6635">
      <w:rPr>
        <w:noProof/>
      </w:rPr>
      <w:t>6</w:t>
    </w:r>
    <w:r w:rsidR="008637E2" w:rsidRPr="000A395A">
      <w:rPr>
        <w:noProof/>
      </w:rPr>
      <w:fldChar w:fldCharType="end"/>
    </w:r>
  </w:p>
  <w:p w:rsidR="008637E2" w:rsidRDefault="008637E2" w:rsidP="00C51B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F3A" w:rsidRDefault="00BB4F3A" w:rsidP="00C51B74">
      <w:r>
        <w:separator/>
      </w:r>
    </w:p>
  </w:footnote>
  <w:footnote w:type="continuationSeparator" w:id="0">
    <w:p w:rsidR="00BB4F3A" w:rsidRDefault="00BB4F3A" w:rsidP="00C51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2961" w:type="pct"/>
      <w:jc w:val="right"/>
      <w:tblLook w:val="01E0" w:firstRow="1" w:lastRow="1" w:firstColumn="1" w:lastColumn="1" w:noHBand="0" w:noVBand="0"/>
    </w:tblPr>
    <w:tblGrid>
      <w:gridCol w:w="5920"/>
    </w:tblGrid>
    <w:tr w:rsidR="007F2908" w:rsidRPr="008F7C73" w:rsidTr="000125C8">
      <w:trPr>
        <w:jc w:val="right"/>
      </w:trPr>
      <w:tc>
        <w:tcPr>
          <w:tcW w:w="5000" w:type="pct"/>
        </w:tcPr>
        <w:p w:rsidR="007F2908" w:rsidRPr="008F7C73" w:rsidRDefault="007F2908" w:rsidP="007F2908">
          <w:pPr>
            <w:pStyle w:val="Header"/>
            <w:jc w:val="right"/>
          </w:pPr>
          <w:r w:rsidRPr="008F7C73">
            <w:t>MEGA International</w:t>
          </w:r>
        </w:p>
        <w:p w:rsidR="007F2908" w:rsidRDefault="007F2908" w:rsidP="007F2908">
          <w:pPr>
            <w:pStyle w:val="Header"/>
            <w:jc w:val="right"/>
            <w:rPr>
              <w:caps/>
              <w:sz w:val="18"/>
            </w:rPr>
          </w:pPr>
          <w:r>
            <w:rPr>
              <w:caps/>
              <w:sz w:val="18"/>
            </w:rPr>
            <w:t>Spécification de la demi-interface ATLAS &gt; csv</w:t>
          </w:r>
        </w:p>
        <w:p w:rsidR="007F2908" w:rsidRPr="008F7C73" w:rsidRDefault="007F2908" w:rsidP="007F2908">
          <w:pPr>
            <w:pStyle w:val="Header"/>
            <w:jc w:val="right"/>
            <w:rPr>
              <w:caps/>
              <w:sz w:val="18"/>
            </w:rPr>
          </w:pPr>
          <w:r>
            <w:rPr>
              <w:caps/>
              <w:sz w:val="18"/>
            </w:rPr>
            <w:t>pour PeGASE (Projets)</w:t>
          </w:r>
        </w:p>
      </w:tc>
    </w:tr>
  </w:tbl>
  <w:p w:rsidR="008637E2" w:rsidRPr="007F2908" w:rsidRDefault="008637E2" w:rsidP="007F2908">
    <w:pPr>
      <w:pStyle w:val="Header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7E2" w:rsidRDefault="000B2596" w:rsidP="00C51B74">
    <w:pPr>
      <w:pStyle w:val="Header"/>
    </w:pPr>
    <w:r>
      <w:rPr>
        <w:noProof/>
        <w:lang w:eastAsia="fr-FR"/>
      </w:rPr>
      <w:drawing>
        <wp:inline distT="0" distB="0" distL="0" distR="0">
          <wp:extent cx="1714500" cy="790575"/>
          <wp:effectExtent l="0" t="0" r="0" b="9525"/>
          <wp:docPr id="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A748D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DD263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E8CB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DFE29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1E24E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92C7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4485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263A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DC61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2C571C7"/>
    <w:multiLevelType w:val="hybridMultilevel"/>
    <w:tmpl w:val="DF182A34"/>
    <w:lvl w:ilvl="0" w:tplc="1834F0C2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02D60986"/>
    <w:multiLevelType w:val="multilevel"/>
    <w:tmpl w:val="1CDA256A"/>
    <w:lvl w:ilvl="0">
      <w:start w:val="1"/>
      <w:numFmt w:val="decimal"/>
      <w:pStyle w:val="BulletstyleMEGA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9ACC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CCCC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0151BD"/>
    <w:multiLevelType w:val="hybridMultilevel"/>
    <w:tmpl w:val="DC008344"/>
    <w:lvl w:ilvl="0" w:tplc="03D0B1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9BB7A05"/>
    <w:multiLevelType w:val="hybridMultilevel"/>
    <w:tmpl w:val="4E707698"/>
    <w:lvl w:ilvl="0" w:tplc="5546BE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5218F2"/>
    <w:multiLevelType w:val="hybridMultilevel"/>
    <w:tmpl w:val="3EBAF3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AE482B"/>
    <w:multiLevelType w:val="hybridMultilevel"/>
    <w:tmpl w:val="6EE22B8C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256ECA"/>
    <w:multiLevelType w:val="multilevel"/>
    <w:tmpl w:val="A0824A88"/>
    <w:lvl w:ilvl="0">
      <w:start w:val="1"/>
      <w:numFmt w:val="decimal"/>
      <w:pStyle w:val="Heading1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1648" w:hanging="1080"/>
      </w:pPr>
      <w:rPr>
        <w:rFonts w:hint="default"/>
      </w:rPr>
    </w:lvl>
    <w:lvl w:ilvl="3">
      <w:start w:val="1"/>
      <w:numFmt w:val="decimal"/>
      <w:pStyle w:val="Heading4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2520"/>
      </w:pPr>
      <w:rPr>
        <w:rFonts w:hint="default"/>
      </w:rPr>
    </w:lvl>
  </w:abstractNum>
  <w:abstractNum w:abstractNumId="16" w15:restartNumberingAfterBreak="0">
    <w:nsid w:val="27EC4B20"/>
    <w:multiLevelType w:val="hybridMultilevel"/>
    <w:tmpl w:val="B4500426"/>
    <w:lvl w:ilvl="0" w:tplc="131C76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85867C2"/>
    <w:multiLevelType w:val="hybridMultilevel"/>
    <w:tmpl w:val="83CEE5E2"/>
    <w:lvl w:ilvl="0" w:tplc="0596C02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E171AF"/>
    <w:multiLevelType w:val="hybridMultilevel"/>
    <w:tmpl w:val="E6CA6348"/>
    <w:lvl w:ilvl="0" w:tplc="7CF406BE">
      <w:start w:val="1"/>
      <w:numFmt w:val="bullet"/>
      <w:lvlText w:val="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B883990"/>
    <w:multiLevelType w:val="hybridMultilevel"/>
    <w:tmpl w:val="2362A78C"/>
    <w:lvl w:ilvl="0" w:tplc="FB1E3D10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2F3116F2"/>
    <w:multiLevelType w:val="hybridMultilevel"/>
    <w:tmpl w:val="E7D0A2F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5657BC"/>
    <w:multiLevelType w:val="hybridMultilevel"/>
    <w:tmpl w:val="5032164E"/>
    <w:lvl w:ilvl="0" w:tplc="08224DF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9543F"/>
    <w:multiLevelType w:val="hybridMultilevel"/>
    <w:tmpl w:val="89842784"/>
    <w:lvl w:ilvl="0" w:tplc="F190BB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75AE4"/>
    <w:multiLevelType w:val="hybridMultilevel"/>
    <w:tmpl w:val="71180B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174C59"/>
    <w:multiLevelType w:val="hybridMultilevel"/>
    <w:tmpl w:val="67409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9661B"/>
    <w:multiLevelType w:val="hybridMultilevel"/>
    <w:tmpl w:val="6AB4DEBE"/>
    <w:lvl w:ilvl="0" w:tplc="789452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C7F94"/>
    <w:multiLevelType w:val="hybridMultilevel"/>
    <w:tmpl w:val="4372C53A"/>
    <w:lvl w:ilvl="0" w:tplc="899A6A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BA5BC4"/>
    <w:multiLevelType w:val="hybridMultilevel"/>
    <w:tmpl w:val="6B3A2C2C"/>
    <w:lvl w:ilvl="0" w:tplc="E05EFA3E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74EF72">
      <w:start w:val="128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B008D2" w:tentative="1">
      <w:start w:val="1"/>
      <w:numFmt w:val="bullet"/>
      <w:lvlText w:val="̶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BAC08C" w:tentative="1">
      <w:start w:val="1"/>
      <w:numFmt w:val="bullet"/>
      <w:lvlText w:val="̶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72EC0A" w:tentative="1">
      <w:start w:val="1"/>
      <w:numFmt w:val="bullet"/>
      <w:lvlText w:val="̶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9A7578" w:tentative="1">
      <w:start w:val="1"/>
      <w:numFmt w:val="bullet"/>
      <w:lvlText w:val="̶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80BE0C" w:tentative="1">
      <w:start w:val="1"/>
      <w:numFmt w:val="bullet"/>
      <w:lvlText w:val="̶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E0DD0A" w:tentative="1">
      <w:start w:val="1"/>
      <w:numFmt w:val="bullet"/>
      <w:lvlText w:val="̶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302D2A" w:tentative="1">
      <w:start w:val="1"/>
      <w:numFmt w:val="bullet"/>
      <w:lvlText w:val="̶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C9E5F3D"/>
    <w:multiLevelType w:val="hybridMultilevel"/>
    <w:tmpl w:val="34F4D980"/>
    <w:lvl w:ilvl="0" w:tplc="A6A230D8">
      <w:start w:val="1"/>
      <w:numFmt w:val="bullet"/>
      <w:pStyle w:val="ListParagraph"/>
      <w:lvlText w:val=""/>
      <w:lvlJc w:val="left"/>
      <w:pPr>
        <w:ind w:left="1004" w:hanging="360"/>
      </w:pPr>
      <w:rPr>
        <w:rFonts w:ascii="Symbol" w:hAnsi="Symbol" w:hint="default"/>
        <w:color w:val="EA5A24"/>
        <w:lang w:val="fr-FR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D9202B0"/>
    <w:multiLevelType w:val="hybridMultilevel"/>
    <w:tmpl w:val="21E0E51A"/>
    <w:lvl w:ilvl="0" w:tplc="ACF0FBC4">
      <w:start w:val="4"/>
      <w:numFmt w:val="bullet"/>
      <w:lvlText w:val="-"/>
      <w:lvlJc w:val="left"/>
      <w:pPr>
        <w:ind w:left="57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0" w15:restartNumberingAfterBreak="0">
    <w:nsid w:val="638F398C"/>
    <w:multiLevelType w:val="hybridMultilevel"/>
    <w:tmpl w:val="DDF453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2A0150"/>
    <w:multiLevelType w:val="hybridMultilevel"/>
    <w:tmpl w:val="17104136"/>
    <w:lvl w:ilvl="0" w:tplc="E24279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2373E"/>
    <w:multiLevelType w:val="hybridMultilevel"/>
    <w:tmpl w:val="F604AE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D927F96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96783E"/>
    <w:multiLevelType w:val="hybridMultilevel"/>
    <w:tmpl w:val="1F66F70E"/>
    <w:lvl w:ilvl="0" w:tplc="60A2A62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9F03AB"/>
    <w:multiLevelType w:val="hybridMultilevel"/>
    <w:tmpl w:val="C46AB4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2107A"/>
    <w:multiLevelType w:val="hybridMultilevel"/>
    <w:tmpl w:val="DF6CF5A4"/>
    <w:lvl w:ilvl="0" w:tplc="D980C3A8">
      <w:start w:val="1"/>
      <w:numFmt w:val="bullet"/>
      <w:pStyle w:val="List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27"/>
  </w:num>
  <w:num w:numId="4">
    <w:abstractNumId w:val="23"/>
  </w:num>
  <w:num w:numId="5">
    <w:abstractNumId w:val="13"/>
  </w:num>
  <w:num w:numId="6">
    <w:abstractNumId w:val="35"/>
  </w:num>
  <w:num w:numId="7">
    <w:abstractNumId w:val="25"/>
  </w:num>
  <w:num w:numId="8">
    <w:abstractNumId w:val="19"/>
  </w:num>
  <w:num w:numId="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4"/>
  </w:num>
  <w:num w:numId="12">
    <w:abstractNumId w:val="18"/>
  </w:num>
  <w:num w:numId="13">
    <w:abstractNumId w:val="34"/>
  </w:num>
  <w:num w:numId="14">
    <w:abstractNumId w:val="30"/>
  </w:num>
  <w:num w:numId="15">
    <w:abstractNumId w:val="12"/>
  </w:num>
  <w:num w:numId="16">
    <w:abstractNumId w:val="20"/>
  </w:num>
  <w:num w:numId="17">
    <w:abstractNumId w:val="32"/>
  </w:num>
  <w:num w:numId="18">
    <w:abstractNumId w:val="26"/>
  </w:num>
  <w:num w:numId="19">
    <w:abstractNumId w:val="11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9"/>
  </w:num>
  <w:num w:numId="23">
    <w:abstractNumId w:val="21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16"/>
  </w:num>
  <w:num w:numId="34">
    <w:abstractNumId w:val="14"/>
  </w:num>
  <w:num w:numId="35">
    <w:abstractNumId w:val="15"/>
  </w:num>
  <w:num w:numId="36">
    <w:abstractNumId w:val="31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RIDON Anthony">
    <w15:presenceInfo w15:providerId="AD" w15:userId="S-1-5-21-1977685876-266805523-491813205-45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59A"/>
    <w:rsid w:val="000000AA"/>
    <w:rsid w:val="0000138D"/>
    <w:rsid w:val="000027CB"/>
    <w:rsid w:val="0000328E"/>
    <w:rsid w:val="0000567E"/>
    <w:rsid w:val="00012964"/>
    <w:rsid w:val="00013436"/>
    <w:rsid w:val="000159CE"/>
    <w:rsid w:val="00016B50"/>
    <w:rsid w:val="000177D5"/>
    <w:rsid w:val="00020395"/>
    <w:rsid w:val="000214CF"/>
    <w:rsid w:val="000218A2"/>
    <w:rsid w:val="000226DD"/>
    <w:rsid w:val="00023793"/>
    <w:rsid w:val="00023BBF"/>
    <w:rsid w:val="000244F9"/>
    <w:rsid w:val="000249F9"/>
    <w:rsid w:val="00026CC7"/>
    <w:rsid w:val="00031770"/>
    <w:rsid w:val="0003326B"/>
    <w:rsid w:val="00033439"/>
    <w:rsid w:val="00033EA6"/>
    <w:rsid w:val="00034C18"/>
    <w:rsid w:val="000354AD"/>
    <w:rsid w:val="000362BC"/>
    <w:rsid w:val="00042945"/>
    <w:rsid w:val="000429A0"/>
    <w:rsid w:val="00042BCC"/>
    <w:rsid w:val="000430AF"/>
    <w:rsid w:val="000436CD"/>
    <w:rsid w:val="00043B68"/>
    <w:rsid w:val="00043E77"/>
    <w:rsid w:val="000442F2"/>
    <w:rsid w:val="000449D9"/>
    <w:rsid w:val="00045848"/>
    <w:rsid w:val="000458AD"/>
    <w:rsid w:val="00045F20"/>
    <w:rsid w:val="00046CBB"/>
    <w:rsid w:val="00052928"/>
    <w:rsid w:val="000531F7"/>
    <w:rsid w:val="000538ED"/>
    <w:rsid w:val="00053AE5"/>
    <w:rsid w:val="0005539E"/>
    <w:rsid w:val="0005766F"/>
    <w:rsid w:val="00057F3C"/>
    <w:rsid w:val="000602DE"/>
    <w:rsid w:val="0006137E"/>
    <w:rsid w:val="000626DF"/>
    <w:rsid w:val="00062FC6"/>
    <w:rsid w:val="000637CA"/>
    <w:rsid w:val="00063933"/>
    <w:rsid w:val="000726B8"/>
    <w:rsid w:val="0007308C"/>
    <w:rsid w:val="000737C9"/>
    <w:rsid w:val="000740DC"/>
    <w:rsid w:val="00074A56"/>
    <w:rsid w:val="00075517"/>
    <w:rsid w:val="000770FD"/>
    <w:rsid w:val="00080668"/>
    <w:rsid w:val="00080BAC"/>
    <w:rsid w:val="000820B7"/>
    <w:rsid w:val="0008213B"/>
    <w:rsid w:val="00084EC7"/>
    <w:rsid w:val="0008661B"/>
    <w:rsid w:val="00086F8C"/>
    <w:rsid w:val="0009198A"/>
    <w:rsid w:val="00091DDB"/>
    <w:rsid w:val="00092A51"/>
    <w:rsid w:val="00093A62"/>
    <w:rsid w:val="00093C7D"/>
    <w:rsid w:val="00093FAC"/>
    <w:rsid w:val="0009583D"/>
    <w:rsid w:val="000A0A65"/>
    <w:rsid w:val="000A1F09"/>
    <w:rsid w:val="000A300F"/>
    <w:rsid w:val="000A3317"/>
    <w:rsid w:val="000A395A"/>
    <w:rsid w:val="000B2596"/>
    <w:rsid w:val="000B28DF"/>
    <w:rsid w:val="000B3374"/>
    <w:rsid w:val="000B371F"/>
    <w:rsid w:val="000B39D7"/>
    <w:rsid w:val="000B4C2F"/>
    <w:rsid w:val="000B505A"/>
    <w:rsid w:val="000B5715"/>
    <w:rsid w:val="000B78C3"/>
    <w:rsid w:val="000C1C19"/>
    <w:rsid w:val="000C3526"/>
    <w:rsid w:val="000C3DF8"/>
    <w:rsid w:val="000C5252"/>
    <w:rsid w:val="000C5260"/>
    <w:rsid w:val="000C645D"/>
    <w:rsid w:val="000C7D60"/>
    <w:rsid w:val="000D01F0"/>
    <w:rsid w:val="000D0E49"/>
    <w:rsid w:val="000D525F"/>
    <w:rsid w:val="000D6C53"/>
    <w:rsid w:val="000E01E2"/>
    <w:rsid w:val="000E0A10"/>
    <w:rsid w:val="000E2205"/>
    <w:rsid w:val="000E2619"/>
    <w:rsid w:val="000E3208"/>
    <w:rsid w:val="000E3C8B"/>
    <w:rsid w:val="000E55EA"/>
    <w:rsid w:val="000E7D92"/>
    <w:rsid w:val="000F03A9"/>
    <w:rsid w:val="000F06F5"/>
    <w:rsid w:val="000F4411"/>
    <w:rsid w:val="000F4C32"/>
    <w:rsid w:val="00100E39"/>
    <w:rsid w:val="001012E6"/>
    <w:rsid w:val="001020C8"/>
    <w:rsid w:val="001040AB"/>
    <w:rsid w:val="00105206"/>
    <w:rsid w:val="00105A5B"/>
    <w:rsid w:val="001060A1"/>
    <w:rsid w:val="001061F5"/>
    <w:rsid w:val="00110972"/>
    <w:rsid w:val="00110B82"/>
    <w:rsid w:val="00110C45"/>
    <w:rsid w:val="00111C5A"/>
    <w:rsid w:val="001144B6"/>
    <w:rsid w:val="0011621B"/>
    <w:rsid w:val="00116C44"/>
    <w:rsid w:val="00117148"/>
    <w:rsid w:val="00117DA6"/>
    <w:rsid w:val="00121387"/>
    <w:rsid w:val="0012224A"/>
    <w:rsid w:val="00124C33"/>
    <w:rsid w:val="00125F88"/>
    <w:rsid w:val="001312F6"/>
    <w:rsid w:val="0013228D"/>
    <w:rsid w:val="0013356D"/>
    <w:rsid w:val="00134B37"/>
    <w:rsid w:val="00134C2C"/>
    <w:rsid w:val="00135CDF"/>
    <w:rsid w:val="0013652D"/>
    <w:rsid w:val="001407B6"/>
    <w:rsid w:val="0014108C"/>
    <w:rsid w:val="001414FA"/>
    <w:rsid w:val="00141B35"/>
    <w:rsid w:val="001428DF"/>
    <w:rsid w:val="001435D1"/>
    <w:rsid w:val="001449A6"/>
    <w:rsid w:val="0014540C"/>
    <w:rsid w:val="00156D29"/>
    <w:rsid w:val="00157CA0"/>
    <w:rsid w:val="00161F66"/>
    <w:rsid w:val="001637B9"/>
    <w:rsid w:val="001650D6"/>
    <w:rsid w:val="00166826"/>
    <w:rsid w:val="00166F1C"/>
    <w:rsid w:val="0016734E"/>
    <w:rsid w:val="00170863"/>
    <w:rsid w:val="001719F9"/>
    <w:rsid w:val="00172481"/>
    <w:rsid w:val="001742AA"/>
    <w:rsid w:val="001743A8"/>
    <w:rsid w:val="00174A92"/>
    <w:rsid w:val="00174D82"/>
    <w:rsid w:val="00176B34"/>
    <w:rsid w:val="001770EF"/>
    <w:rsid w:val="001805A5"/>
    <w:rsid w:val="00180C86"/>
    <w:rsid w:val="00183646"/>
    <w:rsid w:val="0018591B"/>
    <w:rsid w:val="001917E5"/>
    <w:rsid w:val="001926AB"/>
    <w:rsid w:val="001932D9"/>
    <w:rsid w:val="0019334C"/>
    <w:rsid w:val="00193402"/>
    <w:rsid w:val="00194588"/>
    <w:rsid w:val="00195E37"/>
    <w:rsid w:val="00196C32"/>
    <w:rsid w:val="0019759A"/>
    <w:rsid w:val="00197F89"/>
    <w:rsid w:val="001A0C29"/>
    <w:rsid w:val="001A1298"/>
    <w:rsid w:val="001A42FD"/>
    <w:rsid w:val="001A458B"/>
    <w:rsid w:val="001A5B97"/>
    <w:rsid w:val="001A745E"/>
    <w:rsid w:val="001A7BCD"/>
    <w:rsid w:val="001B0070"/>
    <w:rsid w:val="001B19BB"/>
    <w:rsid w:val="001B271F"/>
    <w:rsid w:val="001B360F"/>
    <w:rsid w:val="001B365D"/>
    <w:rsid w:val="001B43CF"/>
    <w:rsid w:val="001B44FD"/>
    <w:rsid w:val="001B4886"/>
    <w:rsid w:val="001B48B5"/>
    <w:rsid w:val="001C1E56"/>
    <w:rsid w:val="001C4223"/>
    <w:rsid w:val="001C4AEB"/>
    <w:rsid w:val="001C7461"/>
    <w:rsid w:val="001D1CC6"/>
    <w:rsid w:val="001D4827"/>
    <w:rsid w:val="001D4B91"/>
    <w:rsid w:val="001E2910"/>
    <w:rsid w:val="001E3E7C"/>
    <w:rsid w:val="001F07FA"/>
    <w:rsid w:val="001F18F2"/>
    <w:rsid w:val="001F270D"/>
    <w:rsid w:val="001F3992"/>
    <w:rsid w:val="001F3C08"/>
    <w:rsid w:val="001F3DD9"/>
    <w:rsid w:val="001F400A"/>
    <w:rsid w:val="001F53E2"/>
    <w:rsid w:val="001F6D39"/>
    <w:rsid w:val="001F7DF0"/>
    <w:rsid w:val="00200AC4"/>
    <w:rsid w:val="00200BBF"/>
    <w:rsid w:val="00201430"/>
    <w:rsid w:val="00204AFD"/>
    <w:rsid w:val="00205CA5"/>
    <w:rsid w:val="002078C1"/>
    <w:rsid w:val="00210414"/>
    <w:rsid w:val="00213AA9"/>
    <w:rsid w:val="00213FE7"/>
    <w:rsid w:val="002151E2"/>
    <w:rsid w:val="002153E3"/>
    <w:rsid w:val="00220321"/>
    <w:rsid w:val="00220760"/>
    <w:rsid w:val="00223060"/>
    <w:rsid w:val="0022534C"/>
    <w:rsid w:val="00225763"/>
    <w:rsid w:val="00226395"/>
    <w:rsid w:val="0022707E"/>
    <w:rsid w:val="0022775A"/>
    <w:rsid w:val="002315AB"/>
    <w:rsid w:val="002344D2"/>
    <w:rsid w:val="00236749"/>
    <w:rsid w:val="002409ED"/>
    <w:rsid w:val="00240E56"/>
    <w:rsid w:val="0024125C"/>
    <w:rsid w:val="002435A5"/>
    <w:rsid w:val="00246A19"/>
    <w:rsid w:val="00246D7D"/>
    <w:rsid w:val="00247300"/>
    <w:rsid w:val="00250FB0"/>
    <w:rsid w:val="002513CB"/>
    <w:rsid w:val="00251996"/>
    <w:rsid w:val="00253769"/>
    <w:rsid w:val="00253C7F"/>
    <w:rsid w:val="00254666"/>
    <w:rsid w:val="0025565D"/>
    <w:rsid w:val="00255C35"/>
    <w:rsid w:val="002625FC"/>
    <w:rsid w:val="00265372"/>
    <w:rsid w:val="00265ABD"/>
    <w:rsid w:val="002662B5"/>
    <w:rsid w:val="00267B9B"/>
    <w:rsid w:val="0027173D"/>
    <w:rsid w:val="0027219D"/>
    <w:rsid w:val="00273A8B"/>
    <w:rsid w:val="00273B83"/>
    <w:rsid w:val="00275304"/>
    <w:rsid w:val="00275390"/>
    <w:rsid w:val="0027578F"/>
    <w:rsid w:val="00280CF3"/>
    <w:rsid w:val="002828D7"/>
    <w:rsid w:val="00282E83"/>
    <w:rsid w:val="002841F7"/>
    <w:rsid w:val="00284695"/>
    <w:rsid w:val="00286DF5"/>
    <w:rsid w:val="002917BC"/>
    <w:rsid w:val="002922C6"/>
    <w:rsid w:val="00292434"/>
    <w:rsid w:val="002933A7"/>
    <w:rsid w:val="00294EC5"/>
    <w:rsid w:val="00296875"/>
    <w:rsid w:val="00297D3B"/>
    <w:rsid w:val="00297D99"/>
    <w:rsid w:val="002A375D"/>
    <w:rsid w:val="002A5ECF"/>
    <w:rsid w:val="002A6619"/>
    <w:rsid w:val="002A730A"/>
    <w:rsid w:val="002A76BD"/>
    <w:rsid w:val="002B0213"/>
    <w:rsid w:val="002B1A8F"/>
    <w:rsid w:val="002B227E"/>
    <w:rsid w:val="002B237B"/>
    <w:rsid w:val="002B4FAF"/>
    <w:rsid w:val="002B5108"/>
    <w:rsid w:val="002B677B"/>
    <w:rsid w:val="002B69C5"/>
    <w:rsid w:val="002B7AF8"/>
    <w:rsid w:val="002C0BFD"/>
    <w:rsid w:val="002C1712"/>
    <w:rsid w:val="002C2E86"/>
    <w:rsid w:val="002C5907"/>
    <w:rsid w:val="002C7B1E"/>
    <w:rsid w:val="002D0557"/>
    <w:rsid w:val="002D0888"/>
    <w:rsid w:val="002D143C"/>
    <w:rsid w:val="002D16AB"/>
    <w:rsid w:val="002D2024"/>
    <w:rsid w:val="002D3058"/>
    <w:rsid w:val="002D411B"/>
    <w:rsid w:val="002D4328"/>
    <w:rsid w:val="002D5187"/>
    <w:rsid w:val="002D6C53"/>
    <w:rsid w:val="002D7040"/>
    <w:rsid w:val="002D777B"/>
    <w:rsid w:val="002D7EAC"/>
    <w:rsid w:val="002E217F"/>
    <w:rsid w:val="002E44BF"/>
    <w:rsid w:val="002E455E"/>
    <w:rsid w:val="002E589A"/>
    <w:rsid w:val="002E59A5"/>
    <w:rsid w:val="002E5CEC"/>
    <w:rsid w:val="002E660E"/>
    <w:rsid w:val="002E76C7"/>
    <w:rsid w:val="002F0AD3"/>
    <w:rsid w:val="002F0F5F"/>
    <w:rsid w:val="002F11F0"/>
    <w:rsid w:val="002F1F91"/>
    <w:rsid w:val="002F2850"/>
    <w:rsid w:val="002F3E19"/>
    <w:rsid w:val="002F6717"/>
    <w:rsid w:val="00303578"/>
    <w:rsid w:val="003043B3"/>
    <w:rsid w:val="00306A01"/>
    <w:rsid w:val="003076EC"/>
    <w:rsid w:val="0031007A"/>
    <w:rsid w:val="003110E4"/>
    <w:rsid w:val="00311923"/>
    <w:rsid w:val="003119B1"/>
    <w:rsid w:val="00311A47"/>
    <w:rsid w:val="00313877"/>
    <w:rsid w:val="00313BCE"/>
    <w:rsid w:val="00314F5F"/>
    <w:rsid w:val="003158B8"/>
    <w:rsid w:val="00323919"/>
    <w:rsid w:val="00326D95"/>
    <w:rsid w:val="00330724"/>
    <w:rsid w:val="00330E71"/>
    <w:rsid w:val="00331A26"/>
    <w:rsid w:val="00335FD0"/>
    <w:rsid w:val="00337DBD"/>
    <w:rsid w:val="00340B11"/>
    <w:rsid w:val="00343586"/>
    <w:rsid w:val="00343942"/>
    <w:rsid w:val="003456E7"/>
    <w:rsid w:val="00345BEC"/>
    <w:rsid w:val="00350881"/>
    <w:rsid w:val="003508CD"/>
    <w:rsid w:val="00352EAA"/>
    <w:rsid w:val="00354D14"/>
    <w:rsid w:val="00354D62"/>
    <w:rsid w:val="0035649E"/>
    <w:rsid w:val="00356FD8"/>
    <w:rsid w:val="00360750"/>
    <w:rsid w:val="0036295A"/>
    <w:rsid w:val="0036340B"/>
    <w:rsid w:val="0036446A"/>
    <w:rsid w:val="0036545F"/>
    <w:rsid w:val="0036792F"/>
    <w:rsid w:val="003719AE"/>
    <w:rsid w:val="003725B6"/>
    <w:rsid w:val="00373920"/>
    <w:rsid w:val="0037399B"/>
    <w:rsid w:val="00374471"/>
    <w:rsid w:val="00375022"/>
    <w:rsid w:val="003766FA"/>
    <w:rsid w:val="00380995"/>
    <w:rsid w:val="00381822"/>
    <w:rsid w:val="00383416"/>
    <w:rsid w:val="00385CD0"/>
    <w:rsid w:val="00386F20"/>
    <w:rsid w:val="003904BE"/>
    <w:rsid w:val="00391FBA"/>
    <w:rsid w:val="0039205E"/>
    <w:rsid w:val="00392FA4"/>
    <w:rsid w:val="00393885"/>
    <w:rsid w:val="0039603C"/>
    <w:rsid w:val="003A0C64"/>
    <w:rsid w:val="003A20B5"/>
    <w:rsid w:val="003A286A"/>
    <w:rsid w:val="003A5B17"/>
    <w:rsid w:val="003A6D20"/>
    <w:rsid w:val="003B0DD5"/>
    <w:rsid w:val="003B1692"/>
    <w:rsid w:val="003B1C40"/>
    <w:rsid w:val="003B3B67"/>
    <w:rsid w:val="003B3C97"/>
    <w:rsid w:val="003B6DAE"/>
    <w:rsid w:val="003B7075"/>
    <w:rsid w:val="003C0D8B"/>
    <w:rsid w:val="003C12C0"/>
    <w:rsid w:val="003C4357"/>
    <w:rsid w:val="003C43CC"/>
    <w:rsid w:val="003C4B71"/>
    <w:rsid w:val="003C756A"/>
    <w:rsid w:val="003D031E"/>
    <w:rsid w:val="003D21C6"/>
    <w:rsid w:val="003D2B0F"/>
    <w:rsid w:val="003D3F02"/>
    <w:rsid w:val="003D4730"/>
    <w:rsid w:val="003D50DE"/>
    <w:rsid w:val="003D52B4"/>
    <w:rsid w:val="003D6910"/>
    <w:rsid w:val="003D7FA3"/>
    <w:rsid w:val="003E0C76"/>
    <w:rsid w:val="003E1306"/>
    <w:rsid w:val="003E3AEE"/>
    <w:rsid w:val="003E4F56"/>
    <w:rsid w:val="003F0FD4"/>
    <w:rsid w:val="003F2AD3"/>
    <w:rsid w:val="003F2BF6"/>
    <w:rsid w:val="003F48F2"/>
    <w:rsid w:val="003F671B"/>
    <w:rsid w:val="0040185A"/>
    <w:rsid w:val="00402648"/>
    <w:rsid w:val="00403C3E"/>
    <w:rsid w:val="00405142"/>
    <w:rsid w:val="00405746"/>
    <w:rsid w:val="004074C9"/>
    <w:rsid w:val="0041104A"/>
    <w:rsid w:val="004111F6"/>
    <w:rsid w:val="00416424"/>
    <w:rsid w:val="004208DA"/>
    <w:rsid w:val="004210C0"/>
    <w:rsid w:val="00421AF9"/>
    <w:rsid w:val="004249EE"/>
    <w:rsid w:val="004256F1"/>
    <w:rsid w:val="00425BA2"/>
    <w:rsid w:val="00425DB6"/>
    <w:rsid w:val="00427CF3"/>
    <w:rsid w:val="00430CB9"/>
    <w:rsid w:val="00430F77"/>
    <w:rsid w:val="00432E50"/>
    <w:rsid w:val="00433563"/>
    <w:rsid w:val="0043377A"/>
    <w:rsid w:val="00433DAF"/>
    <w:rsid w:val="00437841"/>
    <w:rsid w:val="004408E4"/>
    <w:rsid w:val="00443B5D"/>
    <w:rsid w:val="0045064A"/>
    <w:rsid w:val="00453B83"/>
    <w:rsid w:val="00455155"/>
    <w:rsid w:val="00455866"/>
    <w:rsid w:val="0045643E"/>
    <w:rsid w:val="004603D3"/>
    <w:rsid w:val="00460F8D"/>
    <w:rsid w:val="00465BC2"/>
    <w:rsid w:val="00466529"/>
    <w:rsid w:val="00467FAB"/>
    <w:rsid w:val="004709D5"/>
    <w:rsid w:val="0047116E"/>
    <w:rsid w:val="00475043"/>
    <w:rsid w:val="0047538D"/>
    <w:rsid w:val="00476C32"/>
    <w:rsid w:val="00482102"/>
    <w:rsid w:val="00487100"/>
    <w:rsid w:val="004872C5"/>
    <w:rsid w:val="00487B80"/>
    <w:rsid w:val="00490ECB"/>
    <w:rsid w:val="0049139D"/>
    <w:rsid w:val="00491A62"/>
    <w:rsid w:val="00494785"/>
    <w:rsid w:val="0049623B"/>
    <w:rsid w:val="0049773B"/>
    <w:rsid w:val="004977BC"/>
    <w:rsid w:val="004A1A8E"/>
    <w:rsid w:val="004A2CC0"/>
    <w:rsid w:val="004A4334"/>
    <w:rsid w:val="004A43CE"/>
    <w:rsid w:val="004A5A9D"/>
    <w:rsid w:val="004B02F7"/>
    <w:rsid w:val="004B1377"/>
    <w:rsid w:val="004B2096"/>
    <w:rsid w:val="004B27C0"/>
    <w:rsid w:val="004B77FA"/>
    <w:rsid w:val="004C2B5E"/>
    <w:rsid w:val="004C47F0"/>
    <w:rsid w:val="004C56C7"/>
    <w:rsid w:val="004C59EF"/>
    <w:rsid w:val="004C75CE"/>
    <w:rsid w:val="004D2EE2"/>
    <w:rsid w:val="004D5B73"/>
    <w:rsid w:val="004E1354"/>
    <w:rsid w:val="004E14F6"/>
    <w:rsid w:val="004E1A51"/>
    <w:rsid w:val="004E23B7"/>
    <w:rsid w:val="004E349F"/>
    <w:rsid w:val="004E3899"/>
    <w:rsid w:val="004E5939"/>
    <w:rsid w:val="004E5DAA"/>
    <w:rsid w:val="004E60AA"/>
    <w:rsid w:val="004E6196"/>
    <w:rsid w:val="004E799D"/>
    <w:rsid w:val="004E7E9B"/>
    <w:rsid w:val="004F0104"/>
    <w:rsid w:val="004F23AE"/>
    <w:rsid w:val="004F25D0"/>
    <w:rsid w:val="004F3021"/>
    <w:rsid w:val="004F330F"/>
    <w:rsid w:val="004F3C83"/>
    <w:rsid w:val="004F7276"/>
    <w:rsid w:val="004F76BE"/>
    <w:rsid w:val="00500A3C"/>
    <w:rsid w:val="00501C6F"/>
    <w:rsid w:val="0050212E"/>
    <w:rsid w:val="00503F82"/>
    <w:rsid w:val="00505C13"/>
    <w:rsid w:val="00506495"/>
    <w:rsid w:val="0051099F"/>
    <w:rsid w:val="00511D05"/>
    <w:rsid w:val="00514528"/>
    <w:rsid w:val="00514F80"/>
    <w:rsid w:val="00524453"/>
    <w:rsid w:val="00525A42"/>
    <w:rsid w:val="00526859"/>
    <w:rsid w:val="0053111D"/>
    <w:rsid w:val="005320FA"/>
    <w:rsid w:val="005338FB"/>
    <w:rsid w:val="00534751"/>
    <w:rsid w:val="00536FD6"/>
    <w:rsid w:val="00537C84"/>
    <w:rsid w:val="005445D8"/>
    <w:rsid w:val="00545C8F"/>
    <w:rsid w:val="00545CE4"/>
    <w:rsid w:val="005472CC"/>
    <w:rsid w:val="005478EE"/>
    <w:rsid w:val="005504CF"/>
    <w:rsid w:val="00551569"/>
    <w:rsid w:val="0055337A"/>
    <w:rsid w:val="00553FFF"/>
    <w:rsid w:val="00554085"/>
    <w:rsid w:val="00560617"/>
    <w:rsid w:val="00561F32"/>
    <w:rsid w:val="00564497"/>
    <w:rsid w:val="00566F50"/>
    <w:rsid w:val="005674FE"/>
    <w:rsid w:val="00571CA7"/>
    <w:rsid w:val="00571DA7"/>
    <w:rsid w:val="005733D4"/>
    <w:rsid w:val="00573E7D"/>
    <w:rsid w:val="00574E3C"/>
    <w:rsid w:val="00574EF2"/>
    <w:rsid w:val="0057509A"/>
    <w:rsid w:val="0057556D"/>
    <w:rsid w:val="00580FAE"/>
    <w:rsid w:val="00583F7C"/>
    <w:rsid w:val="00584300"/>
    <w:rsid w:val="0058662B"/>
    <w:rsid w:val="00586EF0"/>
    <w:rsid w:val="00587F2D"/>
    <w:rsid w:val="005923F2"/>
    <w:rsid w:val="005933EC"/>
    <w:rsid w:val="00595DE8"/>
    <w:rsid w:val="00597AFA"/>
    <w:rsid w:val="005A03B7"/>
    <w:rsid w:val="005A122C"/>
    <w:rsid w:val="005A2FFB"/>
    <w:rsid w:val="005A6BC4"/>
    <w:rsid w:val="005A6EFB"/>
    <w:rsid w:val="005A6FF4"/>
    <w:rsid w:val="005A7E67"/>
    <w:rsid w:val="005B03EC"/>
    <w:rsid w:val="005B1293"/>
    <w:rsid w:val="005B130B"/>
    <w:rsid w:val="005B2DE2"/>
    <w:rsid w:val="005B34CB"/>
    <w:rsid w:val="005B388B"/>
    <w:rsid w:val="005B65C8"/>
    <w:rsid w:val="005B6F9D"/>
    <w:rsid w:val="005B70DC"/>
    <w:rsid w:val="005B7AE5"/>
    <w:rsid w:val="005C1591"/>
    <w:rsid w:val="005C1D0C"/>
    <w:rsid w:val="005C3A76"/>
    <w:rsid w:val="005C3C07"/>
    <w:rsid w:val="005C4062"/>
    <w:rsid w:val="005C4B9C"/>
    <w:rsid w:val="005C6964"/>
    <w:rsid w:val="005D0B3D"/>
    <w:rsid w:val="005D1F51"/>
    <w:rsid w:val="005D2F87"/>
    <w:rsid w:val="005D4D74"/>
    <w:rsid w:val="005D7B78"/>
    <w:rsid w:val="005E0324"/>
    <w:rsid w:val="005E0773"/>
    <w:rsid w:val="005E1D0D"/>
    <w:rsid w:val="005E3F75"/>
    <w:rsid w:val="005E4427"/>
    <w:rsid w:val="005E49EA"/>
    <w:rsid w:val="005E5BB4"/>
    <w:rsid w:val="005E5C19"/>
    <w:rsid w:val="005E5DDA"/>
    <w:rsid w:val="005F1BD6"/>
    <w:rsid w:val="005F2BEB"/>
    <w:rsid w:val="005F53C0"/>
    <w:rsid w:val="005F6A1D"/>
    <w:rsid w:val="005F7B19"/>
    <w:rsid w:val="00600888"/>
    <w:rsid w:val="00600F72"/>
    <w:rsid w:val="0060661A"/>
    <w:rsid w:val="00612802"/>
    <w:rsid w:val="006135AE"/>
    <w:rsid w:val="00616D84"/>
    <w:rsid w:val="006208D6"/>
    <w:rsid w:val="00622CEA"/>
    <w:rsid w:val="006236B5"/>
    <w:rsid w:val="006239ED"/>
    <w:rsid w:val="00623E25"/>
    <w:rsid w:val="006309CE"/>
    <w:rsid w:val="00631830"/>
    <w:rsid w:val="00631C72"/>
    <w:rsid w:val="0063317A"/>
    <w:rsid w:val="006350B7"/>
    <w:rsid w:val="0063520B"/>
    <w:rsid w:val="00635D15"/>
    <w:rsid w:val="006402E9"/>
    <w:rsid w:val="00642B97"/>
    <w:rsid w:val="00644438"/>
    <w:rsid w:val="00646944"/>
    <w:rsid w:val="006476C7"/>
    <w:rsid w:val="006548E1"/>
    <w:rsid w:val="00654B33"/>
    <w:rsid w:val="00660C6C"/>
    <w:rsid w:val="00661554"/>
    <w:rsid w:val="006631F2"/>
    <w:rsid w:val="00664E88"/>
    <w:rsid w:val="00666322"/>
    <w:rsid w:val="00670BED"/>
    <w:rsid w:val="00671E64"/>
    <w:rsid w:val="00673C6D"/>
    <w:rsid w:val="006747FB"/>
    <w:rsid w:val="0067526F"/>
    <w:rsid w:val="0067566F"/>
    <w:rsid w:val="00677E27"/>
    <w:rsid w:val="0068008E"/>
    <w:rsid w:val="00682C61"/>
    <w:rsid w:val="006836DD"/>
    <w:rsid w:val="006856EF"/>
    <w:rsid w:val="00685954"/>
    <w:rsid w:val="00687C69"/>
    <w:rsid w:val="006907A8"/>
    <w:rsid w:val="00691936"/>
    <w:rsid w:val="006926B2"/>
    <w:rsid w:val="006942DD"/>
    <w:rsid w:val="006956B8"/>
    <w:rsid w:val="00697204"/>
    <w:rsid w:val="00697BED"/>
    <w:rsid w:val="006A00B9"/>
    <w:rsid w:val="006A2880"/>
    <w:rsid w:val="006A645A"/>
    <w:rsid w:val="006A6943"/>
    <w:rsid w:val="006B15DB"/>
    <w:rsid w:val="006B29DB"/>
    <w:rsid w:val="006B5350"/>
    <w:rsid w:val="006B7F83"/>
    <w:rsid w:val="006C07A8"/>
    <w:rsid w:val="006C1459"/>
    <w:rsid w:val="006C2555"/>
    <w:rsid w:val="006C26A1"/>
    <w:rsid w:val="006C4948"/>
    <w:rsid w:val="006C4F0F"/>
    <w:rsid w:val="006C5429"/>
    <w:rsid w:val="006C7B39"/>
    <w:rsid w:val="006C7BA8"/>
    <w:rsid w:val="006D1223"/>
    <w:rsid w:val="006D3F34"/>
    <w:rsid w:val="006D4C7D"/>
    <w:rsid w:val="006D6B7E"/>
    <w:rsid w:val="006D764F"/>
    <w:rsid w:val="006E0588"/>
    <w:rsid w:val="006E2AF5"/>
    <w:rsid w:val="006E388A"/>
    <w:rsid w:val="006F0086"/>
    <w:rsid w:val="006F1274"/>
    <w:rsid w:val="006F3900"/>
    <w:rsid w:val="006F476E"/>
    <w:rsid w:val="006F4792"/>
    <w:rsid w:val="006F6851"/>
    <w:rsid w:val="0070269D"/>
    <w:rsid w:val="00706100"/>
    <w:rsid w:val="0071339C"/>
    <w:rsid w:val="00714DB2"/>
    <w:rsid w:val="007152AD"/>
    <w:rsid w:val="00716A78"/>
    <w:rsid w:val="00717CBA"/>
    <w:rsid w:val="007215AF"/>
    <w:rsid w:val="00724AB8"/>
    <w:rsid w:val="00726D9C"/>
    <w:rsid w:val="00727C8F"/>
    <w:rsid w:val="00727E57"/>
    <w:rsid w:val="00733A6E"/>
    <w:rsid w:val="007379FA"/>
    <w:rsid w:val="00740216"/>
    <w:rsid w:val="00740ED1"/>
    <w:rsid w:val="007417B9"/>
    <w:rsid w:val="00742214"/>
    <w:rsid w:val="00744FAF"/>
    <w:rsid w:val="007457E2"/>
    <w:rsid w:val="00746C7F"/>
    <w:rsid w:val="00746FC6"/>
    <w:rsid w:val="00747351"/>
    <w:rsid w:val="00747AE4"/>
    <w:rsid w:val="007503C6"/>
    <w:rsid w:val="00750EAF"/>
    <w:rsid w:val="00752138"/>
    <w:rsid w:val="00752605"/>
    <w:rsid w:val="007547DD"/>
    <w:rsid w:val="0075565B"/>
    <w:rsid w:val="00757B3B"/>
    <w:rsid w:val="007613F7"/>
    <w:rsid w:val="00762058"/>
    <w:rsid w:val="0076368C"/>
    <w:rsid w:val="007644DB"/>
    <w:rsid w:val="0076471F"/>
    <w:rsid w:val="0076643F"/>
    <w:rsid w:val="0077122E"/>
    <w:rsid w:val="00772E9C"/>
    <w:rsid w:val="00775F65"/>
    <w:rsid w:val="00776C13"/>
    <w:rsid w:val="007779A8"/>
    <w:rsid w:val="00780678"/>
    <w:rsid w:val="00780BF9"/>
    <w:rsid w:val="00781176"/>
    <w:rsid w:val="0078200E"/>
    <w:rsid w:val="00784CED"/>
    <w:rsid w:val="00785065"/>
    <w:rsid w:val="0078513B"/>
    <w:rsid w:val="00785F1C"/>
    <w:rsid w:val="007860A5"/>
    <w:rsid w:val="0079121C"/>
    <w:rsid w:val="00791277"/>
    <w:rsid w:val="007935A3"/>
    <w:rsid w:val="00794BEA"/>
    <w:rsid w:val="00796F78"/>
    <w:rsid w:val="00796F83"/>
    <w:rsid w:val="00797643"/>
    <w:rsid w:val="00797D61"/>
    <w:rsid w:val="007A02C6"/>
    <w:rsid w:val="007A4883"/>
    <w:rsid w:val="007A5D88"/>
    <w:rsid w:val="007A6117"/>
    <w:rsid w:val="007A648D"/>
    <w:rsid w:val="007A7658"/>
    <w:rsid w:val="007B022A"/>
    <w:rsid w:val="007B18FD"/>
    <w:rsid w:val="007B4310"/>
    <w:rsid w:val="007B461A"/>
    <w:rsid w:val="007B77CA"/>
    <w:rsid w:val="007C02CD"/>
    <w:rsid w:val="007C1A54"/>
    <w:rsid w:val="007C1C3A"/>
    <w:rsid w:val="007C2EC6"/>
    <w:rsid w:val="007C348A"/>
    <w:rsid w:val="007C466B"/>
    <w:rsid w:val="007D35DF"/>
    <w:rsid w:val="007D3EAE"/>
    <w:rsid w:val="007D57D8"/>
    <w:rsid w:val="007D7F80"/>
    <w:rsid w:val="007E3336"/>
    <w:rsid w:val="007E7621"/>
    <w:rsid w:val="007E79A9"/>
    <w:rsid w:val="007F156C"/>
    <w:rsid w:val="007F2908"/>
    <w:rsid w:val="007F41A9"/>
    <w:rsid w:val="007F4FB1"/>
    <w:rsid w:val="007F6076"/>
    <w:rsid w:val="007F6326"/>
    <w:rsid w:val="007F7376"/>
    <w:rsid w:val="007F738B"/>
    <w:rsid w:val="00800323"/>
    <w:rsid w:val="0080067E"/>
    <w:rsid w:val="00801CE1"/>
    <w:rsid w:val="008024EC"/>
    <w:rsid w:val="008027CC"/>
    <w:rsid w:val="00803176"/>
    <w:rsid w:val="00803DE9"/>
    <w:rsid w:val="00805382"/>
    <w:rsid w:val="00811241"/>
    <w:rsid w:val="008122AC"/>
    <w:rsid w:val="008123D0"/>
    <w:rsid w:val="00812EA1"/>
    <w:rsid w:val="00812ECD"/>
    <w:rsid w:val="00813DDE"/>
    <w:rsid w:val="008144A0"/>
    <w:rsid w:val="0081560F"/>
    <w:rsid w:val="00817338"/>
    <w:rsid w:val="00822C8F"/>
    <w:rsid w:val="00826B4A"/>
    <w:rsid w:val="008309D4"/>
    <w:rsid w:val="00831342"/>
    <w:rsid w:val="00831A37"/>
    <w:rsid w:val="00831FA0"/>
    <w:rsid w:val="00832AAB"/>
    <w:rsid w:val="008341EF"/>
    <w:rsid w:val="00834953"/>
    <w:rsid w:val="00835608"/>
    <w:rsid w:val="008372EE"/>
    <w:rsid w:val="00840FE9"/>
    <w:rsid w:val="0084182D"/>
    <w:rsid w:val="008428EA"/>
    <w:rsid w:val="008442C2"/>
    <w:rsid w:val="00844B62"/>
    <w:rsid w:val="00844FE7"/>
    <w:rsid w:val="00845D63"/>
    <w:rsid w:val="00846D43"/>
    <w:rsid w:val="008511FE"/>
    <w:rsid w:val="00851A65"/>
    <w:rsid w:val="008531C6"/>
    <w:rsid w:val="00853A78"/>
    <w:rsid w:val="00855B71"/>
    <w:rsid w:val="008569BB"/>
    <w:rsid w:val="00856BA8"/>
    <w:rsid w:val="008637E2"/>
    <w:rsid w:val="008637E7"/>
    <w:rsid w:val="00865388"/>
    <w:rsid w:val="00866570"/>
    <w:rsid w:val="008669D6"/>
    <w:rsid w:val="00873759"/>
    <w:rsid w:val="00874CE8"/>
    <w:rsid w:val="00877C1A"/>
    <w:rsid w:val="008805B5"/>
    <w:rsid w:val="00880D9D"/>
    <w:rsid w:val="00881387"/>
    <w:rsid w:val="00883014"/>
    <w:rsid w:val="00883494"/>
    <w:rsid w:val="00884431"/>
    <w:rsid w:val="00884B95"/>
    <w:rsid w:val="00890687"/>
    <w:rsid w:val="00891392"/>
    <w:rsid w:val="008922C3"/>
    <w:rsid w:val="00896DD3"/>
    <w:rsid w:val="008A04AE"/>
    <w:rsid w:val="008A113A"/>
    <w:rsid w:val="008A212E"/>
    <w:rsid w:val="008A2653"/>
    <w:rsid w:val="008A35F5"/>
    <w:rsid w:val="008A5A13"/>
    <w:rsid w:val="008B12B9"/>
    <w:rsid w:val="008B32F7"/>
    <w:rsid w:val="008B51AB"/>
    <w:rsid w:val="008C0126"/>
    <w:rsid w:val="008C1129"/>
    <w:rsid w:val="008C1901"/>
    <w:rsid w:val="008C2452"/>
    <w:rsid w:val="008C406A"/>
    <w:rsid w:val="008C4227"/>
    <w:rsid w:val="008C4E75"/>
    <w:rsid w:val="008C6A00"/>
    <w:rsid w:val="008C7D90"/>
    <w:rsid w:val="008D047F"/>
    <w:rsid w:val="008D0F9C"/>
    <w:rsid w:val="008D5668"/>
    <w:rsid w:val="008D71CA"/>
    <w:rsid w:val="008E08CF"/>
    <w:rsid w:val="008E09D4"/>
    <w:rsid w:val="008E1F10"/>
    <w:rsid w:val="008F0A28"/>
    <w:rsid w:val="008F0FED"/>
    <w:rsid w:val="008F149D"/>
    <w:rsid w:val="008F26A4"/>
    <w:rsid w:val="008F4F1F"/>
    <w:rsid w:val="008F4F20"/>
    <w:rsid w:val="008F4FAA"/>
    <w:rsid w:val="008F639B"/>
    <w:rsid w:val="008F7C73"/>
    <w:rsid w:val="00900B9E"/>
    <w:rsid w:val="00903454"/>
    <w:rsid w:val="00905C79"/>
    <w:rsid w:val="00906DB8"/>
    <w:rsid w:val="0090714B"/>
    <w:rsid w:val="009109B0"/>
    <w:rsid w:val="009111D4"/>
    <w:rsid w:val="00911E86"/>
    <w:rsid w:val="00913948"/>
    <w:rsid w:val="00915D24"/>
    <w:rsid w:val="00916D76"/>
    <w:rsid w:val="009178B0"/>
    <w:rsid w:val="009204D7"/>
    <w:rsid w:val="009271C6"/>
    <w:rsid w:val="00930BFE"/>
    <w:rsid w:val="00931E43"/>
    <w:rsid w:val="00932B85"/>
    <w:rsid w:val="00935BD2"/>
    <w:rsid w:val="009402E2"/>
    <w:rsid w:val="00941635"/>
    <w:rsid w:val="00942CD1"/>
    <w:rsid w:val="00942E54"/>
    <w:rsid w:val="00944655"/>
    <w:rsid w:val="0094551E"/>
    <w:rsid w:val="00946441"/>
    <w:rsid w:val="00947315"/>
    <w:rsid w:val="00951C87"/>
    <w:rsid w:val="00952CE4"/>
    <w:rsid w:val="009533CD"/>
    <w:rsid w:val="00953B10"/>
    <w:rsid w:val="00955541"/>
    <w:rsid w:val="00955DDC"/>
    <w:rsid w:val="009566AF"/>
    <w:rsid w:val="00956FB1"/>
    <w:rsid w:val="0095777F"/>
    <w:rsid w:val="00957F22"/>
    <w:rsid w:val="00963576"/>
    <w:rsid w:val="0096382B"/>
    <w:rsid w:val="0096394D"/>
    <w:rsid w:val="00966AEE"/>
    <w:rsid w:val="0096717C"/>
    <w:rsid w:val="00971187"/>
    <w:rsid w:val="0097137E"/>
    <w:rsid w:val="0097138E"/>
    <w:rsid w:val="0097248E"/>
    <w:rsid w:val="00974AB8"/>
    <w:rsid w:val="00974E45"/>
    <w:rsid w:val="00975749"/>
    <w:rsid w:val="00975A5E"/>
    <w:rsid w:val="00976E4B"/>
    <w:rsid w:val="0097795B"/>
    <w:rsid w:val="00982C7D"/>
    <w:rsid w:val="00983BDA"/>
    <w:rsid w:val="00984147"/>
    <w:rsid w:val="009851B0"/>
    <w:rsid w:val="00986F6C"/>
    <w:rsid w:val="00986FDB"/>
    <w:rsid w:val="00987C93"/>
    <w:rsid w:val="009922E8"/>
    <w:rsid w:val="0099232C"/>
    <w:rsid w:val="00993178"/>
    <w:rsid w:val="009A0496"/>
    <w:rsid w:val="009A0A41"/>
    <w:rsid w:val="009A0F47"/>
    <w:rsid w:val="009A49F3"/>
    <w:rsid w:val="009A4D55"/>
    <w:rsid w:val="009A4FBC"/>
    <w:rsid w:val="009A5993"/>
    <w:rsid w:val="009A766C"/>
    <w:rsid w:val="009B0D31"/>
    <w:rsid w:val="009B20D4"/>
    <w:rsid w:val="009B249C"/>
    <w:rsid w:val="009B6DA2"/>
    <w:rsid w:val="009B78CA"/>
    <w:rsid w:val="009B7EE3"/>
    <w:rsid w:val="009C25F0"/>
    <w:rsid w:val="009C3507"/>
    <w:rsid w:val="009C68FB"/>
    <w:rsid w:val="009D28A7"/>
    <w:rsid w:val="009E14A5"/>
    <w:rsid w:val="009E2FD9"/>
    <w:rsid w:val="009E486A"/>
    <w:rsid w:val="009E6A86"/>
    <w:rsid w:val="009E6FA3"/>
    <w:rsid w:val="009E7F62"/>
    <w:rsid w:val="009F0462"/>
    <w:rsid w:val="009F0C44"/>
    <w:rsid w:val="009F1A8F"/>
    <w:rsid w:val="009F2F64"/>
    <w:rsid w:val="009F3039"/>
    <w:rsid w:val="009F56C3"/>
    <w:rsid w:val="00A00ABD"/>
    <w:rsid w:val="00A02844"/>
    <w:rsid w:val="00A03856"/>
    <w:rsid w:val="00A03EFF"/>
    <w:rsid w:val="00A04F6D"/>
    <w:rsid w:val="00A05ED0"/>
    <w:rsid w:val="00A06E56"/>
    <w:rsid w:val="00A10189"/>
    <w:rsid w:val="00A11631"/>
    <w:rsid w:val="00A13E6A"/>
    <w:rsid w:val="00A14097"/>
    <w:rsid w:val="00A143F7"/>
    <w:rsid w:val="00A153A5"/>
    <w:rsid w:val="00A15F63"/>
    <w:rsid w:val="00A21109"/>
    <w:rsid w:val="00A213F6"/>
    <w:rsid w:val="00A216BB"/>
    <w:rsid w:val="00A27AE9"/>
    <w:rsid w:val="00A27AF7"/>
    <w:rsid w:val="00A27FB8"/>
    <w:rsid w:val="00A309D4"/>
    <w:rsid w:val="00A3282B"/>
    <w:rsid w:val="00A33E20"/>
    <w:rsid w:val="00A3419F"/>
    <w:rsid w:val="00A36817"/>
    <w:rsid w:val="00A3782E"/>
    <w:rsid w:val="00A40B7C"/>
    <w:rsid w:val="00A42052"/>
    <w:rsid w:val="00A42B1A"/>
    <w:rsid w:val="00A4470C"/>
    <w:rsid w:val="00A45010"/>
    <w:rsid w:val="00A45F24"/>
    <w:rsid w:val="00A46367"/>
    <w:rsid w:val="00A46A0E"/>
    <w:rsid w:val="00A46C77"/>
    <w:rsid w:val="00A472B3"/>
    <w:rsid w:val="00A47325"/>
    <w:rsid w:val="00A47944"/>
    <w:rsid w:val="00A50485"/>
    <w:rsid w:val="00A511EC"/>
    <w:rsid w:val="00A51F56"/>
    <w:rsid w:val="00A54A03"/>
    <w:rsid w:val="00A55CED"/>
    <w:rsid w:val="00A60599"/>
    <w:rsid w:val="00A677E4"/>
    <w:rsid w:val="00A7142D"/>
    <w:rsid w:val="00A714EC"/>
    <w:rsid w:val="00A71AD0"/>
    <w:rsid w:val="00A72D7B"/>
    <w:rsid w:val="00A74F06"/>
    <w:rsid w:val="00A75A4D"/>
    <w:rsid w:val="00A772AA"/>
    <w:rsid w:val="00A77E80"/>
    <w:rsid w:val="00A80538"/>
    <w:rsid w:val="00A83232"/>
    <w:rsid w:val="00A837C6"/>
    <w:rsid w:val="00A842FF"/>
    <w:rsid w:val="00A84396"/>
    <w:rsid w:val="00A84CAD"/>
    <w:rsid w:val="00A85F2E"/>
    <w:rsid w:val="00A869BE"/>
    <w:rsid w:val="00A870FF"/>
    <w:rsid w:val="00A90B81"/>
    <w:rsid w:val="00A91D81"/>
    <w:rsid w:val="00A920CB"/>
    <w:rsid w:val="00A9254D"/>
    <w:rsid w:val="00A92A25"/>
    <w:rsid w:val="00A92E51"/>
    <w:rsid w:val="00A93FA1"/>
    <w:rsid w:val="00A94220"/>
    <w:rsid w:val="00A95607"/>
    <w:rsid w:val="00A961D9"/>
    <w:rsid w:val="00AA0833"/>
    <w:rsid w:val="00AA0FA1"/>
    <w:rsid w:val="00AA116E"/>
    <w:rsid w:val="00AA2BEA"/>
    <w:rsid w:val="00AA3DC2"/>
    <w:rsid w:val="00AA606A"/>
    <w:rsid w:val="00AA6CCC"/>
    <w:rsid w:val="00AB00C2"/>
    <w:rsid w:val="00AB1D11"/>
    <w:rsid w:val="00AB1F8A"/>
    <w:rsid w:val="00AB23E5"/>
    <w:rsid w:val="00AB273F"/>
    <w:rsid w:val="00AB363F"/>
    <w:rsid w:val="00AB4BCE"/>
    <w:rsid w:val="00AB4E09"/>
    <w:rsid w:val="00AB5886"/>
    <w:rsid w:val="00AB6EFC"/>
    <w:rsid w:val="00AB774A"/>
    <w:rsid w:val="00AB7EAA"/>
    <w:rsid w:val="00AC0BA2"/>
    <w:rsid w:val="00AC0FF6"/>
    <w:rsid w:val="00AC132D"/>
    <w:rsid w:val="00AC1892"/>
    <w:rsid w:val="00AC2D16"/>
    <w:rsid w:val="00AC4951"/>
    <w:rsid w:val="00AC51F2"/>
    <w:rsid w:val="00AC686A"/>
    <w:rsid w:val="00AC6C71"/>
    <w:rsid w:val="00AC7570"/>
    <w:rsid w:val="00AD0A61"/>
    <w:rsid w:val="00AD2335"/>
    <w:rsid w:val="00AD25E1"/>
    <w:rsid w:val="00AD4543"/>
    <w:rsid w:val="00AD4652"/>
    <w:rsid w:val="00AD52D6"/>
    <w:rsid w:val="00AD77F2"/>
    <w:rsid w:val="00AD7F39"/>
    <w:rsid w:val="00AE038D"/>
    <w:rsid w:val="00AF03F4"/>
    <w:rsid w:val="00AF0FBC"/>
    <w:rsid w:val="00AF4228"/>
    <w:rsid w:val="00AF6055"/>
    <w:rsid w:val="00AF621A"/>
    <w:rsid w:val="00AF64CA"/>
    <w:rsid w:val="00B030FF"/>
    <w:rsid w:val="00B03BDF"/>
    <w:rsid w:val="00B04A55"/>
    <w:rsid w:val="00B05A7C"/>
    <w:rsid w:val="00B06BEC"/>
    <w:rsid w:val="00B07042"/>
    <w:rsid w:val="00B077DB"/>
    <w:rsid w:val="00B1187B"/>
    <w:rsid w:val="00B122AB"/>
    <w:rsid w:val="00B130BD"/>
    <w:rsid w:val="00B152FA"/>
    <w:rsid w:val="00B1770C"/>
    <w:rsid w:val="00B202A6"/>
    <w:rsid w:val="00B2159F"/>
    <w:rsid w:val="00B22189"/>
    <w:rsid w:val="00B26005"/>
    <w:rsid w:val="00B26826"/>
    <w:rsid w:val="00B27052"/>
    <w:rsid w:val="00B30EFA"/>
    <w:rsid w:val="00B312C7"/>
    <w:rsid w:val="00B31BFD"/>
    <w:rsid w:val="00B31C13"/>
    <w:rsid w:val="00B320C3"/>
    <w:rsid w:val="00B32FF5"/>
    <w:rsid w:val="00B33A0A"/>
    <w:rsid w:val="00B35855"/>
    <w:rsid w:val="00B35ADD"/>
    <w:rsid w:val="00B365E1"/>
    <w:rsid w:val="00B40CC6"/>
    <w:rsid w:val="00B42430"/>
    <w:rsid w:val="00B42C1B"/>
    <w:rsid w:val="00B4416A"/>
    <w:rsid w:val="00B47952"/>
    <w:rsid w:val="00B52B28"/>
    <w:rsid w:val="00B53880"/>
    <w:rsid w:val="00B53EE4"/>
    <w:rsid w:val="00B551CC"/>
    <w:rsid w:val="00B55851"/>
    <w:rsid w:val="00B56994"/>
    <w:rsid w:val="00B574CF"/>
    <w:rsid w:val="00B61506"/>
    <w:rsid w:val="00B61546"/>
    <w:rsid w:val="00B621FF"/>
    <w:rsid w:val="00B64E41"/>
    <w:rsid w:val="00B65272"/>
    <w:rsid w:val="00B66417"/>
    <w:rsid w:val="00B66878"/>
    <w:rsid w:val="00B73346"/>
    <w:rsid w:val="00B741AC"/>
    <w:rsid w:val="00B75540"/>
    <w:rsid w:val="00B81984"/>
    <w:rsid w:val="00B81985"/>
    <w:rsid w:val="00B835EA"/>
    <w:rsid w:val="00B83C69"/>
    <w:rsid w:val="00B865BD"/>
    <w:rsid w:val="00B8704A"/>
    <w:rsid w:val="00B91FE9"/>
    <w:rsid w:val="00B92B3D"/>
    <w:rsid w:val="00B92E8D"/>
    <w:rsid w:val="00B93157"/>
    <w:rsid w:val="00B96658"/>
    <w:rsid w:val="00B97DA8"/>
    <w:rsid w:val="00BA6014"/>
    <w:rsid w:val="00BA6AFD"/>
    <w:rsid w:val="00BA7A11"/>
    <w:rsid w:val="00BB037F"/>
    <w:rsid w:val="00BB15E0"/>
    <w:rsid w:val="00BB2570"/>
    <w:rsid w:val="00BB2DC5"/>
    <w:rsid w:val="00BB3C86"/>
    <w:rsid w:val="00BB4BEE"/>
    <w:rsid w:val="00BB4F3A"/>
    <w:rsid w:val="00BB6B7A"/>
    <w:rsid w:val="00BB71CF"/>
    <w:rsid w:val="00BB7419"/>
    <w:rsid w:val="00BC1ED6"/>
    <w:rsid w:val="00BC4C43"/>
    <w:rsid w:val="00BC5184"/>
    <w:rsid w:val="00BD26D4"/>
    <w:rsid w:val="00BD3C62"/>
    <w:rsid w:val="00BD4D34"/>
    <w:rsid w:val="00BD7433"/>
    <w:rsid w:val="00BE0A67"/>
    <w:rsid w:val="00BE18B1"/>
    <w:rsid w:val="00BE225D"/>
    <w:rsid w:val="00BE37E2"/>
    <w:rsid w:val="00BE4E7F"/>
    <w:rsid w:val="00BE5663"/>
    <w:rsid w:val="00BF00A4"/>
    <w:rsid w:val="00BF02BE"/>
    <w:rsid w:val="00BF12AF"/>
    <w:rsid w:val="00BF20B5"/>
    <w:rsid w:val="00BF38BC"/>
    <w:rsid w:val="00BF6591"/>
    <w:rsid w:val="00BF7ED6"/>
    <w:rsid w:val="00BF7ED9"/>
    <w:rsid w:val="00C0047F"/>
    <w:rsid w:val="00C01DA5"/>
    <w:rsid w:val="00C04B67"/>
    <w:rsid w:val="00C05626"/>
    <w:rsid w:val="00C05FAA"/>
    <w:rsid w:val="00C0692F"/>
    <w:rsid w:val="00C06C67"/>
    <w:rsid w:val="00C07CBF"/>
    <w:rsid w:val="00C11477"/>
    <w:rsid w:val="00C13C45"/>
    <w:rsid w:val="00C14BD5"/>
    <w:rsid w:val="00C15140"/>
    <w:rsid w:val="00C1572B"/>
    <w:rsid w:val="00C15BFA"/>
    <w:rsid w:val="00C17D02"/>
    <w:rsid w:val="00C20195"/>
    <w:rsid w:val="00C202A3"/>
    <w:rsid w:val="00C20D94"/>
    <w:rsid w:val="00C22473"/>
    <w:rsid w:val="00C227EA"/>
    <w:rsid w:val="00C24808"/>
    <w:rsid w:val="00C26459"/>
    <w:rsid w:val="00C31468"/>
    <w:rsid w:val="00C33F00"/>
    <w:rsid w:val="00C379C7"/>
    <w:rsid w:val="00C37F65"/>
    <w:rsid w:val="00C40CB0"/>
    <w:rsid w:val="00C40EEB"/>
    <w:rsid w:val="00C4247B"/>
    <w:rsid w:val="00C42609"/>
    <w:rsid w:val="00C427F3"/>
    <w:rsid w:val="00C44231"/>
    <w:rsid w:val="00C445AA"/>
    <w:rsid w:val="00C47DA4"/>
    <w:rsid w:val="00C5076F"/>
    <w:rsid w:val="00C51B74"/>
    <w:rsid w:val="00C51CE8"/>
    <w:rsid w:val="00C51EC1"/>
    <w:rsid w:val="00C52F6D"/>
    <w:rsid w:val="00C53266"/>
    <w:rsid w:val="00C53DF6"/>
    <w:rsid w:val="00C545AD"/>
    <w:rsid w:val="00C54D80"/>
    <w:rsid w:val="00C56D0C"/>
    <w:rsid w:val="00C56EA5"/>
    <w:rsid w:val="00C6138E"/>
    <w:rsid w:val="00C63B28"/>
    <w:rsid w:val="00C64457"/>
    <w:rsid w:val="00C66147"/>
    <w:rsid w:val="00C66E56"/>
    <w:rsid w:val="00C723D7"/>
    <w:rsid w:val="00C724AC"/>
    <w:rsid w:val="00C72C5B"/>
    <w:rsid w:val="00C76C72"/>
    <w:rsid w:val="00C77160"/>
    <w:rsid w:val="00C82021"/>
    <w:rsid w:val="00C84977"/>
    <w:rsid w:val="00C84E24"/>
    <w:rsid w:val="00C8581A"/>
    <w:rsid w:val="00C85C85"/>
    <w:rsid w:val="00C87976"/>
    <w:rsid w:val="00C907D2"/>
    <w:rsid w:val="00C93CE0"/>
    <w:rsid w:val="00C96831"/>
    <w:rsid w:val="00C97322"/>
    <w:rsid w:val="00C97808"/>
    <w:rsid w:val="00C97D03"/>
    <w:rsid w:val="00CA2442"/>
    <w:rsid w:val="00CA4930"/>
    <w:rsid w:val="00CA4FDE"/>
    <w:rsid w:val="00CA4FF7"/>
    <w:rsid w:val="00CA5301"/>
    <w:rsid w:val="00CA567C"/>
    <w:rsid w:val="00CA5BAC"/>
    <w:rsid w:val="00CA68FF"/>
    <w:rsid w:val="00CA760F"/>
    <w:rsid w:val="00CB0109"/>
    <w:rsid w:val="00CB0600"/>
    <w:rsid w:val="00CB2C9F"/>
    <w:rsid w:val="00CB3EED"/>
    <w:rsid w:val="00CB52AF"/>
    <w:rsid w:val="00CB6635"/>
    <w:rsid w:val="00CB757B"/>
    <w:rsid w:val="00CC0457"/>
    <w:rsid w:val="00CC19EE"/>
    <w:rsid w:val="00CC2777"/>
    <w:rsid w:val="00CC27FE"/>
    <w:rsid w:val="00CC3917"/>
    <w:rsid w:val="00CC4EC3"/>
    <w:rsid w:val="00CC5963"/>
    <w:rsid w:val="00CC5CE7"/>
    <w:rsid w:val="00CC71F3"/>
    <w:rsid w:val="00CD02A7"/>
    <w:rsid w:val="00CD0D6E"/>
    <w:rsid w:val="00CD1268"/>
    <w:rsid w:val="00CD321B"/>
    <w:rsid w:val="00CD3907"/>
    <w:rsid w:val="00CD3BB4"/>
    <w:rsid w:val="00CD3C9B"/>
    <w:rsid w:val="00CD4BC4"/>
    <w:rsid w:val="00CD68DE"/>
    <w:rsid w:val="00CD6D49"/>
    <w:rsid w:val="00CD73B8"/>
    <w:rsid w:val="00CE1F7F"/>
    <w:rsid w:val="00CE22DF"/>
    <w:rsid w:val="00CE708B"/>
    <w:rsid w:val="00CE7AAA"/>
    <w:rsid w:val="00CF0B4F"/>
    <w:rsid w:val="00CF0E72"/>
    <w:rsid w:val="00CF15DC"/>
    <w:rsid w:val="00CF1798"/>
    <w:rsid w:val="00CF326C"/>
    <w:rsid w:val="00D00325"/>
    <w:rsid w:val="00D00528"/>
    <w:rsid w:val="00D00ED3"/>
    <w:rsid w:val="00D02267"/>
    <w:rsid w:val="00D035FA"/>
    <w:rsid w:val="00D03CD6"/>
    <w:rsid w:val="00D10E43"/>
    <w:rsid w:val="00D13605"/>
    <w:rsid w:val="00D14043"/>
    <w:rsid w:val="00D177E9"/>
    <w:rsid w:val="00D17921"/>
    <w:rsid w:val="00D2069A"/>
    <w:rsid w:val="00D21BD3"/>
    <w:rsid w:val="00D21C47"/>
    <w:rsid w:val="00D2253E"/>
    <w:rsid w:val="00D22A03"/>
    <w:rsid w:val="00D22C86"/>
    <w:rsid w:val="00D238CD"/>
    <w:rsid w:val="00D25AE1"/>
    <w:rsid w:val="00D2787E"/>
    <w:rsid w:val="00D34B8C"/>
    <w:rsid w:val="00D34EB4"/>
    <w:rsid w:val="00D361F0"/>
    <w:rsid w:val="00D4232C"/>
    <w:rsid w:val="00D44DA7"/>
    <w:rsid w:val="00D450A6"/>
    <w:rsid w:val="00D468FD"/>
    <w:rsid w:val="00D50EB0"/>
    <w:rsid w:val="00D5107D"/>
    <w:rsid w:val="00D523B0"/>
    <w:rsid w:val="00D524C6"/>
    <w:rsid w:val="00D54F02"/>
    <w:rsid w:val="00D56B05"/>
    <w:rsid w:val="00D604E0"/>
    <w:rsid w:val="00D605E9"/>
    <w:rsid w:val="00D609D1"/>
    <w:rsid w:val="00D6457F"/>
    <w:rsid w:val="00D64931"/>
    <w:rsid w:val="00D64BC4"/>
    <w:rsid w:val="00D65D7D"/>
    <w:rsid w:val="00D73006"/>
    <w:rsid w:val="00D735B1"/>
    <w:rsid w:val="00D76217"/>
    <w:rsid w:val="00D77E1C"/>
    <w:rsid w:val="00D807F9"/>
    <w:rsid w:val="00D80A6D"/>
    <w:rsid w:val="00D80F02"/>
    <w:rsid w:val="00D84C4A"/>
    <w:rsid w:val="00D854F1"/>
    <w:rsid w:val="00D85A2E"/>
    <w:rsid w:val="00D872B4"/>
    <w:rsid w:val="00D92ED7"/>
    <w:rsid w:val="00D93AD6"/>
    <w:rsid w:val="00D93E93"/>
    <w:rsid w:val="00D95370"/>
    <w:rsid w:val="00D95462"/>
    <w:rsid w:val="00D972DC"/>
    <w:rsid w:val="00D9737A"/>
    <w:rsid w:val="00DA0847"/>
    <w:rsid w:val="00DA0A69"/>
    <w:rsid w:val="00DA0A97"/>
    <w:rsid w:val="00DA1725"/>
    <w:rsid w:val="00DA4452"/>
    <w:rsid w:val="00DA617E"/>
    <w:rsid w:val="00DA6564"/>
    <w:rsid w:val="00DA7678"/>
    <w:rsid w:val="00DB08F9"/>
    <w:rsid w:val="00DB3ADA"/>
    <w:rsid w:val="00DB5967"/>
    <w:rsid w:val="00DB6D13"/>
    <w:rsid w:val="00DC20D7"/>
    <w:rsid w:val="00DC27A8"/>
    <w:rsid w:val="00DC46A1"/>
    <w:rsid w:val="00DC4D29"/>
    <w:rsid w:val="00DC7688"/>
    <w:rsid w:val="00DC7877"/>
    <w:rsid w:val="00DD070D"/>
    <w:rsid w:val="00DD08C1"/>
    <w:rsid w:val="00DD4CC1"/>
    <w:rsid w:val="00DD6159"/>
    <w:rsid w:val="00DD74C2"/>
    <w:rsid w:val="00DD7FEC"/>
    <w:rsid w:val="00DE1A6A"/>
    <w:rsid w:val="00DE30BA"/>
    <w:rsid w:val="00DE3E6A"/>
    <w:rsid w:val="00DE4C0B"/>
    <w:rsid w:val="00DE4E81"/>
    <w:rsid w:val="00DE725E"/>
    <w:rsid w:val="00DE7A47"/>
    <w:rsid w:val="00DF0F5E"/>
    <w:rsid w:val="00DF1196"/>
    <w:rsid w:val="00DF22D6"/>
    <w:rsid w:val="00DF28A9"/>
    <w:rsid w:val="00DF436C"/>
    <w:rsid w:val="00DF4D01"/>
    <w:rsid w:val="00DF619A"/>
    <w:rsid w:val="00E0026A"/>
    <w:rsid w:val="00E003FC"/>
    <w:rsid w:val="00E02595"/>
    <w:rsid w:val="00E0314D"/>
    <w:rsid w:val="00E0427D"/>
    <w:rsid w:val="00E04296"/>
    <w:rsid w:val="00E04C6E"/>
    <w:rsid w:val="00E1050E"/>
    <w:rsid w:val="00E10881"/>
    <w:rsid w:val="00E11384"/>
    <w:rsid w:val="00E113CC"/>
    <w:rsid w:val="00E128E6"/>
    <w:rsid w:val="00E131D2"/>
    <w:rsid w:val="00E14070"/>
    <w:rsid w:val="00E234C9"/>
    <w:rsid w:val="00E242A0"/>
    <w:rsid w:val="00E26D81"/>
    <w:rsid w:val="00E325B2"/>
    <w:rsid w:val="00E32F3F"/>
    <w:rsid w:val="00E3390A"/>
    <w:rsid w:val="00E346F0"/>
    <w:rsid w:val="00E41622"/>
    <w:rsid w:val="00E42420"/>
    <w:rsid w:val="00E42DCF"/>
    <w:rsid w:val="00E433D3"/>
    <w:rsid w:val="00E436F7"/>
    <w:rsid w:val="00E43AFC"/>
    <w:rsid w:val="00E46C94"/>
    <w:rsid w:val="00E50944"/>
    <w:rsid w:val="00E509EB"/>
    <w:rsid w:val="00E51E41"/>
    <w:rsid w:val="00E53880"/>
    <w:rsid w:val="00E54484"/>
    <w:rsid w:val="00E54510"/>
    <w:rsid w:val="00E56994"/>
    <w:rsid w:val="00E569F4"/>
    <w:rsid w:val="00E56F91"/>
    <w:rsid w:val="00E57857"/>
    <w:rsid w:val="00E60523"/>
    <w:rsid w:val="00E6074B"/>
    <w:rsid w:val="00E61EE8"/>
    <w:rsid w:val="00E63DAA"/>
    <w:rsid w:val="00E65D45"/>
    <w:rsid w:val="00E66C3D"/>
    <w:rsid w:val="00E66FE2"/>
    <w:rsid w:val="00E70D26"/>
    <w:rsid w:val="00E715D8"/>
    <w:rsid w:val="00E724DE"/>
    <w:rsid w:val="00E7278E"/>
    <w:rsid w:val="00E732E0"/>
    <w:rsid w:val="00E74722"/>
    <w:rsid w:val="00E74D74"/>
    <w:rsid w:val="00E7542A"/>
    <w:rsid w:val="00E811B8"/>
    <w:rsid w:val="00E8479C"/>
    <w:rsid w:val="00E85E8A"/>
    <w:rsid w:val="00E8679F"/>
    <w:rsid w:val="00E871D8"/>
    <w:rsid w:val="00E91CA2"/>
    <w:rsid w:val="00E92D4E"/>
    <w:rsid w:val="00E92F1E"/>
    <w:rsid w:val="00E9495D"/>
    <w:rsid w:val="00E9591A"/>
    <w:rsid w:val="00E97F49"/>
    <w:rsid w:val="00EA0792"/>
    <w:rsid w:val="00EA12BF"/>
    <w:rsid w:val="00EA12E4"/>
    <w:rsid w:val="00EA3761"/>
    <w:rsid w:val="00EA7B9A"/>
    <w:rsid w:val="00EA7C01"/>
    <w:rsid w:val="00EB00E7"/>
    <w:rsid w:val="00EB23A6"/>
    <w:rsid w:val="00EB2F1C"/>
    <w:rsid w:val="00EB5636"/>
    <w:rsid w:val="00EB7BD6"/>
    <w:rsid w:val="00EB7FD5"/>
    <w:rsid w:val="00EC28E5"/>
    <w:rsid w:val="00EC6ACB"/>
    <w:rsid w:val="00EC6E69"/>
    <w:rsid w:val="00ED0655"/>
    <w:rsid w:val="00ED5B9E"/>
    <w:rsid w:val="00ED619D"/>
    <w:rsid w:val="00ED6411"/>
    <w:rsid w:val="00ED7CCE"/>
    <w:rsid w:val="00EE098D"/>
    <w:rsid w:val="00EE590D"/>
    <w:rsid w:val="00EE63A6"/>
    <w:rsid w:val="00EE63CB"/>
    <w:rsid w:val="00EE78D8"/>
    <w:rsid w:val="00EE7927"/>
    <w:rsid w:val="00EF10BB"/>
    <w:rsid w:val="00EF312A"/>
    <w:rsid w:val="00EF4CA8"/>
    <w:rsid w:val="00EF5571"/>
    <w:rsid w:val="00EF70A2"/>
    <w:rsid w:val="00EF7276"/>
    <w:rsid w:val="00F01843"/>
    <w:rsid w:val="00F04ABB"/>
    <w:rsid w:val="00F04CA6"/>
    <w:rsid w:val="00F069AA"/>
    <w:rsid w:val="00F0787B"/>
    <w:rsid w:val="00F07B62"/>
    <w:rsid w:val="00F10E61"/>
    <w:rsid w:val="00F12FBC"/>
    <w:rsid w:val="00F141A8"/>
    <w:rsid w:val="00F14343"/>
    <w:rsid w:val="00F15273"/>
    <w:rsid w:val="00F154E3"/>
    <w:rsid w:val="00F158CA"/>
    <w:rsid w:val="00F15FB9"/>
    <w:rsid w:val="00F16453"/>
    <w:rsid w:val="00F22816"/>
    <w:rsid w:val="00F24976"/>
    <w:rsid w:val="00F304F4"/>
    <w:rsid w:val="00F30D84"/>
    <w:rsid w:val="00F30F0D"/>
    <w:rsid w:val="00F31300"/>
    <w:rsid w:val="00F313D7"/>
    <w:rsid w:val="00F3206F"/>
    <w:rsid w:val="00F323DD"/>
    <w:rsid w:val="00F32DFB"/>
    <w:rsid w:val="00F3337F"/>
    <w:rsid w:val="00F33525"/>
    <w:rsid w:val="00F3480E"/>
    <w:rsid w:val="00F354B4"/>
    <w:rsid w:val="00F35997"/>
    <w:rsid w:val="00F37436"/>
    <w:rsid w:val="00F37E02"/>
    <w:rsid w:val="00F40438"/>
    <w:rsid w:val="00F41B82"/>
    <w:rsid w:val="00F420B5"/>
    <w:rsid w:val="00F43BFE"/>
    <w:rsid w:val="00F4626D"/>
    <w:rsid w:val="00F4647A"/>
    <w:rsid w:val="00F469C0"/>
    <w:rsid w:val="00F46D43"/>
    <w:rsid w:val="00F47289"/>
    <w:rsid w:val="00F505D9"/>
    <w:rsid w:val="00F51282"/>
    <w:rsid w:val="00F5241E"/>
    <w:rsid w:val="00F54C5B"/>
    <w:rsid w:val="00F54FFF"/>
    <w:rsid w:val="00F57666"/>
    <w:rsid w:val="00F57ABD"/>
    <w:rsid w:val="00F57F27"/>
    <w:rsid w:val="00F61313"/>
    <w:rsid w:val="00F61972"/>
    <w:rsid w:val="00F6237E"/>
    <w:rsid w:val="00F647B4"/>
    <w:rsid w:val="00F64C97"/>
    <w:rsid w:val="00F650A6"/>
    <w:rsid w:val="00F65D33"/>
    <w:rsid w:val="00F666DF"/>
    <w:rsid w:val="00F66EB7"/>
    <w:rsid w:val="00F722B3"/>
    <w:rsid w:val="00F72801"/>
    <w:rsid w:val="00F762BE"/>
    <w:rsid w:val="00F77A88"/>
    <w:rsid w:val="00F801BF"/>
    <w:rsid w:val="00F80685"/>
    <w:rsid w:val="00F81C14"/>
    <w:rsid w:val="00F83B19"/>
    <w:rsid w:val="00F83E77"/>
    <w:rsid w:val="00F83E86"/>
    <w:rsid w:val="00F9058B"/>
    <w:rsid w:val="00F92A93"/>
    <w:rsid w:val="00F92BAE"/>
    <w:rsid w:val="00F938BC"/>
    <w:rsid w:val="00F93A00"/>
    <w:rsid w:val="00F96888"/>
    <w:rsid w:val="00F97AE8"/>
    <w:rsid w:val="00FA23A7"/>
    <w:rsid w:val="00FA2457"/>
    <w:rsid w:val="00FA36D4"/>
    <w:rsid w:val="00FA5ABD"/>
    <w:rsid w:val="00FA5EE3"/>
    <w:rsid w:val="00FA6BBF"/>
    <w:rsid w:val="00FA7DC8"/>
    <w:rsid w:val="00FA7EF7"/>
    <w:rsid w:val="00FB0ED9"/>
    <w:rsid w:val="00FB2084"/>
    <w:rsid w:val="00FB62EA"/>
    <w:rsid w:val="00FC234A"/>
    <w:rsid w:val="00FC4ECF"/>
    <w:rsid w:val="00FC5F62"/>
    <w:rsid w:val="00FC6867"/>
    <w:rsid w:val="00FC7F04"/>
    <w:rsid w:val="00FD21F2"/>
    <w:rsid w:val="00FD22F6"/>
    <w:rsid w:val="00FD4156"/>
    <w:rsid w:val="00FD4CD6"/>
    <w:rsid w:val="00FD4DC4"/>
    <w:rsid w:val="00FD57ED"/>
    <w:rsid w:val="00FE198A"/>
    <w:rsid w:val="00FE2D38"/>
    <w:rsid w:val="00FE5F31"/>
    <w:rsid w:val="00FE7A01"/>
    <w:rsid w:val="00FF19AF"/>
    <w:rsid w:val="00FF2A86"/>
    <w:rsid w:val="00FF4A5E"/>
    <w:rsid w:val="00F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A9933"/>
  <w15:docId w15:val="{1C5F0B72-1AC9-4AEB-8D73-5FF7F6DF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1B74"/>
    <w:pPr>
      <w:spacing w:before="120" w:after="200" w:line="276" w:lineRule="auto"/>
      <w:ind w:left="284"/>
    </w:pPr>
    <w:rPr>
      <w:rFonts w:ascii="Arial" w:hAnsi="Arial"/>
      <w:color w:val="4D4D4D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159F"/>
    <w:pPr>
      <w:keepNext/>
      <w:keepLines/>
      <w:numPr>
        <w:numId w:val="35"/>
      </w:numPr>
      <w:spacing w:before="480" w:after="0"/>
      <w:outlineLvl w:val="0"/>
    </w:pPr>
    <w:rPr>
      <w:rFonts w:eastAsia="Times New Roman"/>
      <w:b/>
      <w:bCs/>
      <w:color w:val="EA5A24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2159F"/>
    <w:pPr>
      <w:keepNext/>
      <w:keepLines/>
      <w:numPr>
        <w:ilvl w:val="1"/>
        <w:numId w:val="35"/>
      </w:numPr>
      <w:spacing w:before="400" w:after="0"/>
      <w:outlineLvl w:val="1"/>
    </w:pPr>
    <w:rPr>
      <w:rFonts w:eastAsia="Times New Roman"/>
      <w:b/>
      <w:bCs/>
      <w:color w:val="0B3A89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2159F"/>
    <w:pPr>
      <w:keepNext/>
      <w:keepLines/>
      <w:numPr>
        <w:ilvl w:val="2"/>
        <w:numId w:val="35"/>
      </w:numPr>
      <w:spacing w:before="280" w:after="0"/>
      <w:outlineLvl w:val="2"/>
    </w:pPr>
    <w:rPr>
      <w:rFonts w:eastAsia="Times New Roman"/>
      <w:b/>
      <w:bCs/>
      <w:color w:val="auto"/>
      <w:sz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159F"/>
    <w:pPr>
      <w:keepNext/>
      <w:keepLines/>
      <w:numPr>
        <w:ilvl w:val="3"/>
        <w:numId w:val="35"/>
      </w:numPr>
      <w:spacing w:before="200" w:after="0"/>
      <w:outlineLvl w:val="3"/>
    </w:pPr>
    <w:rPr>
      <w:rFonts w:eastAsia="Times New Roman"/>
      <w:b/>
      <w:bCs/>
      <w:iCs/>
      <w:color w:val="7F7F7F"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494785"/>
    <w:pPr>
      <w:keepNext/>
      <w:keepLines/>
      <w:spacing w:before="200" w:after="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qFormat/>
    <w:rsid w:val="0049478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62626"/>
    </w:rPr>
  </w:style>
  <w:style w:type="paragraph" w:styleId="Heading7">
    <w:name w:val="heading 7"/>
    <w:basedOn w:val="Normal"/>
    <w:next w:val="Normal"/>
    <w:link w:val="Heading7Char"/>
    <w:uiPriority w:val="9"/>
    <w:qFormat/>
    <w:rsid w:val="00494785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6F6F6F"/>
    </w:rPr>
  </w:style>
  <w:style w:type="paragraph" w:styleId="Heading8">
    <w:name w:val="heading 8"/>
    <w:basedOn w:val="Normal"/>
    <w:next w:val="Normal"/>
    <w:link w:val="Heading8Char"/>
    <w:uiPriority w:val="9"/>
    <w:qFormat/>
    <w:rsid w:val="00494785"/>
    <w:pPr>
      <w:keepNext/>
      <w:keepLines/>
      <w:spacing w:before="200" w:after="0"/>
      <w:outlineLvl w:val="7"/>
    </w:pPr>
    <w:rPr>
      <w:rFonts w:ascii="Cambria" w:eastAsia="Times New Roman" w:hAnsi="Cambria"/>
      <w:color w:val="6F6F6F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494785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6F6F6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94785"/>
    <w:rPr>
      <w:rFonts w:ascii="Arial" w:hAnsi="Arial"/>
      <w:color w:val="4D4D4D"/>
      <w:sz w:val="22"/>
      <w:szCs w:val="22"/>
      <w:lang w:val="en-US" w:eastAsia="en-US"/>
    </w:rPr>
  </w:style>
  <w:style w:type="character" w:customStyle="1" w:styleId="Heading1Char">
    <w:name w:val="Heading 1 Char"/>
    <w:link w:val="Heading1"/>
    <w:uiPriority w:val="9"/>
    <w:rsid w:val="00B2159F"/>
    <w:rPr>
      <w:rFonts w:ascii="Arial" w:eastAsia="Times New Roman" w:hAnsi="Arial"/>
      <w:b/>
      <w:bCs/>
      <w:color w:val="EA5A24"/>
      <w:sz w:val="36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B2159F"/>
    <w:rPr>
      <w:rFonts w:ascii="Arial" w:eastAsia="Times New Roman" w:hAnsi="Arial"/>
      <w:b/>
      <w:bCs/>
      <w:color w:val="0B3A89"/>
      <w:sz w:val="32"/>
      <w:szCs w:val="2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494785"/>
    <w:pPr>
      <w:spacing w:after="480" w:line="240" w:lineRule="auto"/>
      <w:contextualSpacing/>
    </w:pPr>
    <w:rPr>
      <w:rFonts w:eastAsia="Times New Roman"/>
      <w:b/>
      <w:color w:val="999999"/>
      <w:kern w:val="28"/>
      <w:sz w:val="56"/>
      <w:szCs w:val="52"/>
    </w:rPr>
  </w:style>
  <w:style w:type="character" w:customStyle="1" w:styleId="TitleChar">
    <w:name w:val="Title Char"/>
    <w:link w:val="Title"/>
    <w:uiPriority w:val="10"/>
    <w:rsid w:val="00494785"/>
    <w:rPr>
      <w:rFonts w:ascii="Arial" w:eastAsia="Times New Roman" w:hAnsi="Arial" w:cs="Times New Roman"/>
      <w:b/>
      <w:color w:val="999999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785"/>
    <w:pPr>
      <w:numPr>
        <w:ilvl w:val="1"/>
      </w:numPr>
      <w:spacing w:after="240"/>
      <w:ind w:left="284"/>
    </w:pPr>
    <w:rPr>
      <w:rFonts w:eastAsia="Times New Roman"/>
      <w:iCs/>
      <w:color w:val="EA5A24"/>
      <w:sz w:val="32"/>
      <w:szCs w:val="24"/>
    </w:rPr>
  </w:style>
  <w:style w:type="character" w:customStyle="1" w:styleId="SubtitleChar">
    <w:name w:val="Subtitle Char"/>
    <w:link w:val="Subtitle"/>
    <w:uiPriority w:val="11"/>
    <w:rsid w:val="00494785"/>
    <w:rPr>
      <w:rFonts w:ascii="Arial" w:eastAsia="Times New Roman" w:hAnsi="Arial" w:cs="Times New Roman"/>
      <w:iCs/>
      <w:color w:val="EA5A24"/>
      <w:sz w:val="32"/>
      <w:szCs w:val="24"/>
    </w:rPr>
  </w:style>
  <w:style w:type="paragraph" w:styleId="Header">
    <w:name w:val="header"/>
    <w:basedOn w:val="Normal"/>
    <w:link w:val="HeaderChar"/>
    <w:unhideWhenUsed/>
    <w:rsid w:val="00197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rsid w:val="0019759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197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9759A"/>
    <w:rPr>
      <w:rFonts w:ascii="Arial" w:hAnsi="Arial"/>
    </w:rPr>
  </w:style>
  <w:style w:type="character" w:customStyle="1" w:styleId="Heading3Char">
    <w:name w:val="Heading 3 Char"/>
    <w:link w:val="Heading3"/>
    <w:uiPriority w:val="9"/>
    <w:rsid w:val="00B2159F"/>
    <w:rPr>
      <w:rFonts w:ascii="Arial" w:eastAsia="Times New Roman" w:hAnsi="Arial"/>
      <w:b/>
      <w:bCs/>
      <w:sz w:val="28"/>
      <w:szCs w:val="22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747351"/>
    <w:pPr>
      <w:numPr>
        <w:numId w:val="2"/>
      </w:numPr>
      <w:spacing w:before="0" w:after="0" w:line="240" w:lineRule="auto"/>
      <w:jc w:val="both"/>
    </w:pPr>
    <w:rPr>
      <w:szCs w:val="24"/>
      <w:lang w:eastAsia="fr-FR"/>
    </w:rPr>
  </w:style>
  <w:style w:type="paragraph" w:customStyle="1" w:styleId="StyleJustifi">
    <w:name w:val="Style Justifié"/>
    <w:basedOn w:val="Normal"/>
    <w:rsid w:val="0019759A"/>
    <w:pPr>
      <w:spacing w:after="120" w:line="240" w:lineRule="auto"/>
      <w:jc w:val="both"/>
    </w:pPr>
    <w:rPr>
      <w:rFonts w:ascii="Verdana" w:eastAsia="Times New Roman" w:hAnsi="Verdana"/>
      <w:szCs w:val="20"/>
      <w:lang w:eastAsia="fr-FR"/>
    </w:rPr>
  </w:style>
  <w:style w:type="character" w:customStyle="1" w:styleId="ListParagraphChar">
    <w:name w:val="List Paragraph Char"/>
    <w:link w:val="ListParagraph"/>
    <w:uiPriority w:val="34"/>
    <w:rsid w:val="00747351"/>
    <w:rPr>
      <w:rFonts w:ascii="Arial" w:hAnsi="Arial"/>
      <w:color w:val="4D4D4D"/>
      <w:sz w:val="20"/>
      <w:szCs w:val="24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59A"/>
    <w:rPr>
      <w:rFonts w:ascii="Tahoma" w:hAnsi="Tahoma" w:cs="Tahoma"/>
      <w:sz w:val="16"/>
      <w:szCs w:val="16"/>
    </w:rPr>
  </w:style>
  <w:style w:type="paragraph" w:customStyle="1" w:styleId="Vistcard">
    <w:name w:val="Vist card"/>
    <w:basedOn w:val="Normal"/>
    <w:link w:val="VistcardChar"/>
    <w:qFormat/>
    <w:rsid w:val="00494785"/>
    <w:pPr>
      <w:spacing w:before="0" w:after="0"/>
    </w:pPr>
    <w:rPr>
      <w:color w:val="777777"/>
      <w:sz w:val="18"/>
      <w:szCs w:val="18"/>
    </w:rPr>
  </w:style>
  <w:style w:type="character" w:styleId="Emphasis">
    <w:name w:val="Emphasis"/>
    <w:uiPriority w:val="20"/>
    <w:qFormat/>
    <w:rsid w:val="00494785"/>
    <w:rPr>
      <w:rFonts w:ascii="Arial" w:hAnsi="Arial"/>
      <w:i/>
      <w:iCs/>
      <w:color w:val="4D4D4D"/>
      <w:sz w:val="20"/>
    </w:rPr>
  </w:style>
  <w:style w:type="character" w:customStyle="1" w:styleId="VistcardChar">
    <w:name w:val="Vist card Char"/>
    <w:link w:val="Vistcard"/>
    <w:rsid w:val="00494785"/>
    <w:rPr>
      <w:rFonts w:ascii="Arial" w:hAnsi="Arial"/>
      <w:color w:val="777777"/>
      <w:sz w:val="18"/>
      <w:szCs w:val="18"/>
      <w:lang w:val="fr-FR"/>
    </w:rPr>
  </w:style>
  <w:style w:type="character" w:styleId="IntenseEmphasis">
    <w:name w:val="Intense Emphasis"/>
    <w:uiPriority w:val="21"/>
    <w:qFormat/>
    <w:rsid w:val="00494785"/>
    <w:rPr>
      <w:rFonts w:ascii="Arial" w:hAnsi="Arial"/>
      <w:b/>
      <w:bCs/>
      <w:i/>
      <w:iCs/>
      <w:color w:val="4D4D4D"/>
      <w:sz w:val="20"/>
    </w:rPr>
  </w:style>
  <w:style w:type="character" w:styleId="Strong">
    <w:name w:val="Strong"/>
    <w:qFormat/>
    <w:rsid w:val="00494785"/>
    <w:rPr>
      <w:rFonts w:ascii="Arial" w:hAnsi="Arial"/>
      <w:b/>
      <w:bCs/>
      <w:color w:val="4D4D4D"/>
      <w:sz w:val="22"/>
    </w:rPr>
  </w:style>
  <w:style w:type="paragraph" w:styleId="Quote">
    <w:name w:val="Quote"/>
    <w:basedOn w:val="Normal"/>
    <w:next w:val="Normal"/>
    <w:link w:val="QuoteChar"/>
    <w:uiPriority w:val="29"/>
    <w:qFormat/>
    <w:rsid w:val="00494785"/>
    <w:rPr>
      <w:i/>
      <w:iCs/>
      <w:color w:val="777777"/>
    </w:rPr>
  </w:style>
  <w:style w:type="character" w:customStyle="1" w:styleId="QuoteChar">
    <w:name w:val="Quote Char"/>
    <w:link w:val="Quote"/>
    <w:uiPriority w:val="29"/>
    <w:rsid w:val="00494785"/>
    <w:rPr>
      <w:rFonts w:ascii="Arial" w:hAnsi="Arial"/>
      <w:i/>
      <w:iCs/>
      <w:color w:val="777777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785"/>
    <w:pPr>
      <w:spacing w:before="200" w:after="280"/>
      <w:ind w:left="936" w:right="936"/>
    </w:pPr>
    <w:rPr>
      <w:b/>
      <w:bCs/>
      <w:i/>
      <w:iCs/>
      <w:color w:val="777777"/>
    </w:rPr>
  </w:style>
  <w:style w:type="character" w:customStyle="1" w:styleId="IntenseQuoteChar">
    <w:name w:val="Intense Quote Char"/>
    <w:link w:val="IntenseQuote"/>
    <w:uiPriority w:val="30"/>
    <w:rsid w:val="00494785"/>
    <w:rPr>
      <w:rFonts w:ascii="Arial" w:hAnsi="Arial"/>
      <w:b/>
      <w:bCs/>
      <w:i/>
      <w:iCs/>
      <w:color w:val="777777"/>
      <w:sz w:val="20"/>
    </w:rPr>
  </w:style>
  <w:style w:type="character" w:styleId="SubtleReference">
    <w:name w:val="Subtle Reference"/>
    <w:uiPriority w:val="31"/>
    <w:qFormat/>
    <w:rsid w:val="00494785"/>
    <w:rPr>
      <w:rFonts w:ascii="Arial" w:hAnsi="Arial"/>
      <w:caps w:val="0"/>
      <w:smallCaps w:val="0"/>
      <w:color w:val="0B3A89"/>
      <w:sz w:val="18"/>
      <w:u w:val="none"/>
      <w:bdr w:val="none" w:sz="0" w:space="0" w:color="auto"/>
    </w:rPr>
  </w:style>
  <w:style w:type="character" w:styleId="SubtleEmphasis">
    <w:name w:val="Subtle Emphasis"/>
    <w:uiPriority w:val="19"/>
    <w:qFormat/>
    <w:rsid w:val="00494785"/>
    <w:rPr>
      <w:rFonts w:ascii="Arial" w:hAnsi="Arial"/>
      <w:i/>
      <w:iCs/>
      <w:color w:val="9F9F9F"/>
      <w:sz w:val="20"/>
    </w:rPr>
  </w:style>
  <w:style w:type="character" w:styleId="IntenseReference">
    <w:name w:val="Intense Reference"/>
    <w:uiPriority w:val="32"/>
    <w:qFormat/>
    <w:rsid w:val="00494785"/>
    <w:rPr>
      <w:rFonts w:ascii="Arial" w:hAnsi="Arial"/>
      <w:b/>
      <w:bCs/>
      <w:caps w:val="0"/>
      <w:smallCaps w:val="0"/>
      <w:color w:val="0B3A89"/>
      <w:spacing w:val="5"/>
      <w:sz w:val="20"/>
      <w:u w:val="none"/>
    </w:rPr>
  </w:style>
  <w:style w:type="character" w:styleId="BookTitle">
    <w:name w:val="Book Title"/>
    <w:uiPriority w:val="33"/>
    <w:qFormat/>
    <w:rsid w:val="00494785"/>
    <w:rPr>
      <w:rFonts w:ascii="Arial" w:hAnsi="Arial"/>
      <w:b/>
      <w:bCs/>
      <w:caps w:val="0"/>
      <w:smallCaps/>
      <w:color w:val="4D4D4D"/>
      <w:spacing w:val="5"/>
      <w:sz w:val="20"/>
    </w:rPr>
  </w:style>
  <w:style w:type="character" w:customStyle="1" w:styleId="NoSpacingChar">
    <w:name w:val="No Spacing Char"/>
    <w:link w:val="NoSpacing"/>
    <w:uiPriority w:val="1"/>
    <w:rsid w:val="00494785"/>
    <w:rPr>
      <w:rFonts w:ascii="Arial" w:hAnsi="Arial"/>
      <w:color w:val="4D4D4D"/>
    </w:rPr>
  </w:style>
  <w:style w:type="character" w:styleId="Hyperlink">
    <w:name w:val="Hyperlink"/>
    <w:uiPriority w:val="99"/>
    <w:unhideWhenUsed/>
    <w:rsid w:val="00E113CC"/>
    <w:rPr>
      <w:color w:val="0B3A89"/>
      <w:u w:val="single"/>
    </w:rPr>
  </w:style>
  <w:style w:type="paragraph" w:customStyle="1" w:styleId="Vistcardlink">
    <w:name w:val="Vist card link"/>
    <w:basedOn w:val="Vistcard"/>
    <w:link w:val="VistcardlinkChar"/>
    <w:qFormat/>
    <w:rsid w:val="00494785"/>
    <w:rPr>
      <w:color w:val="0B3A89"/>
    </w:rPr>
  </w:style>
  <w:style w:type="paragraph" w:styleId="TOCHeading">
    <w:name w:val="TOC Heading"/>
    <w:basedOn w:val="Heading1"/>
    <w:next w:val="Normal"/>
    <w:uiPriority w:val="39"/>
    <w:qFormat/>
    <w:rsid w:val="005C1591"/>
    <w:pPr>
      <w:ind w:left="0"/>
      <w:outlineLvl w:val="9"/>
    </w:pPr>
    <w:rPr>
      <w:color w:val="393939"/>
      <w:sz w:val="28"/>
      <w:lang w:eastAsia="ja-JP"/>
    </w:rPr>
  </w:style>
  <w:style w:type="character" w:customStyle="1" w:styleId="VistcardlinkChar">
    <w:name w:val="Vist card link Char"/>
    <w:link w:val="Vistcardlink"/>
    <w:rsid w:val="00494785"/>
    <w:rPr>
      <w:rFonts w:ascii="Arial" w:hAnsi="Arial"/>
      <w:color w:val="0B3A89"/>
      <w:sz w:val="18"/>
      <w:szCs w:val="18"/>
      <w:lang w:val="fr-FR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4785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494785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494785"/>
    <w:pPr>
      <w:spacing w:after="100"/>
      <w:ind w:left="400"/>
    </w:pPr>
  </w:style>
  <w:style w:type="character" w:customStyle="1" w:styleId="Heading4Char">
    <w:name w:val="Heading 4 Char"/>
    <w:link w:val="Heading4"/>
    <w:uiPriority w:val="9"/>
    <w:rsid w:val="00B2159F"/>
    <w:rPr>
      <w:rFonts w:ascii="Arial" w:eastAsia="Times New Roman" w:hAnsi="Arial"/>
      <w:b/>
      <w:bCs/>
      <w:iCs/>
      <w:color w:val="7F7F7F"/>
      <w:sz w:val="24"/>
      <w:szCs w:val="22"/>
      <w:lang w:eastAsia="en-US"/>
    </w:rPr>
  </w:style>
  <w:style w:type="character" w:customStyle="1" w:styleId="Heading5Char">
    <w:name w:val="Heading 5 Char"/>
    <w:link w:val="Heading5"/>
    <w:uiPriority w:val="9"/>
    <w:rsid w:val="00494785"/>
    <w:rPr>
      <w:rFonts w:ascii="Arial" w:eastAsia="Times New Roman" w:hAnsi="Arial" w:cs="Times New Roman"/>
      <w:color w:val="4D4D4D"/>
      <w:sz w:val="20"/>
    </w:rPr>
  </w:style>
  <w:style w:type="table" w:styleId="TableGrid">
    <w:name w:val="Table Grid"/>
    <w:basedOn w:val="TableNormal"/>
    <w:uiPriority w:val="59"/>
    <w:rsid w:val="00350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4">
    <w:name w:val="Medium Grid 3 Accent 4"/>
    <w:basedOn w:val="TableNormal"/>
    <w:uiPriority w:val="69"/>
    <w:rsid w:val="003508C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EDE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BFB99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BFB99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BFB99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BFB99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DBC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DBCC"/>
      </w:tcPr>
    </w:tblStylePr>
  </w:style>
  <w:style w:type="table" w:styleId="MediumGrid3-Accent6">
    <w:name w:val="Medium Grid 3 Accent 6"/>
    <w:basedOn w:val="TableNormal"/>
    <w:uiPriority w:val="69"/>
    <w:rsid w:val="003508C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EFE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BFBFBF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BFBFBF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BFBFBF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BFBFBF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DFD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DFDF"/>
      </w:tcPr>
    </w:tblStylePr>
  </w:style>
  <w:style w:type="character" w:customStyle="1" w:styleId="Heading6Char">
    <w:name w:val="Heading 6 Char"/>
    <w:link w:val="Heading6"/>
    <w:uiPriority w:val="9"/>
    <w:semiHidden/>
    <w:rsid w:val="00494785"/>
    <w:rPr>
      <w:rFonts w:ascii="Cambria" w:eastAsia="Times New Roman" w:hAnsi="Cambria" w:cs="Times New Roman"/>
      <w:i/>
      <w:iCs/>
      <w:color w:val="262626"/>
      <w:sz w:val="20"/>
    </w:rPr>
  </w:style>
  <w:style w:type="character" w:customStyle="1" w:styleId="Heading7Char">
    <w:name w:val="Heading 7 Char"/>
    <w:link w:val="Heading7"/>
    <w:uiPriority w:val="9"/>
    <w:semiHidden/>
    <w:rsid w:val="00494785"/>
    <w:rPr>
      <w:rFonts w:ascii="Cambria" w:eastAsia="Times New Roman" w:hAnsi="Cambria" w:cs="Times New Roman"/>
      <w:i/>
      <w:iCs/>
      <w:color w:val="6F6F6F"/>
      <w:sz w:val="20"/>
    </w:rPr>
  </w:style>
  <w:style w:type="character" w:customStyle="1" w:styleId="Heading8Char">
    <w:name w:val="Heading 8 Char"/>
    <w:link w:val="Heading8"/>
    <w:uiPriority w:val="9"/>
    <w:semiHidden/>
    <w:rsid w:val="00494785"/>
    <w:rPr>
      <w:rFonts w:ascii="Cambria" w:eastAsia="Times New Roman" w:hAnsi="Cambria" w:cs="Times New Roman"/>
      <w:color w:val="6F6F6F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494785"/>
    <w:rPr>
      <w:rFonts w:ascii="Cambria" w:eastAsia="Times New Roman" w:hAnsi="Cambria" w:cs="Times New Roman"/>
      <w:i/>
      <w:iCs/>
      <w:color w:val="6F6F6F"/>
      <w:sz w:val="20"/>
      <w:szCs w:val="20"/>
    </w:rPr>
  </w:style>
  <w:style w:type="paragraph" w:customStyle="1" w:styleId="BulletstyleMEGA1">
    <w:name w:val="Bullet style MEGA 1"/>
    <w:basedOn w:val="Normal"/>
    <w:link w:val="BulletstyleMEGA1Char"/>
    <w:qFormat/>
    <w:rsid w:val="0013356D"/>
    <w:pPr>
      <w:numPr>
        <w:numId w:val="1"/>
      </w:numPr>
      <w:spacing w:before="0" w:after="0" w:line="360" w:lineRule="auto"/>
      <w:jc w:val="both"/>
    </w:pPr>
    <w:rPr>
      <w:rFonts w:eastAsia="Times New Roman"/>
      <w:color w:val="1F497D"/>
      <w:szCs w:val="24"/>
      <w:lang w:eastAsia="fr-FR"/>
    </w:rPr>
  </w:style>
  <w:style w:type="character" w:customStyle="1" w:styleId="BulletstyleMEGA1Char">
    <w:name w:val="Bullet style MEGA 1 Char"/>
    <w:link w:val="BulletstyleMEGA1"/>
    <w:rsid w:val="0013356D"/>
    <w:rPr>
      <w:rFonts w:ascii="Arial" w:eastAsia="Times New Roman" w:hAnsi="Arial" w:cs="Times New Roman"/>
      <w:color w:val="1F497D"/>
      <w:sz w:val="20"/>
      <w:szCs w:val="24"/>
      <w:lang w:val="fr-FR" w:eastAsia="fr-FR"/>
    </w:rPr>
  </w:style>
  <w:style w:type="table" w:styleId="MediumShading1-Accent2">
    <w:name w:val="Medium Shading 1 Accent 2"/>
    <w:basedOn w:val="TableNormal"/>
    <w:uiPriority w:val="63"/>
    <w:rsid w:val="002D6C53"/>
    <w:tblPr>
      <w:tblStyleRowBandSize w:val="1"/>
      <w:tblStyleColBandSize w:val="1"/>
      <w:tblBorders>
        <w:top w:val="single" w:sz="8" w:space="0" w:color="EF825A"/>
        <w:left w:val="single" w:sz="8" w:space="0" w:color="EF825A"/>
        <w:bottom w:val="single" w:sz="8" w:space="0" w:color="EF825A"/>
        <w:right w:val="single" w:sz="8" w:space="0" w:color="EF825A"/>
        <w:insideH w:val="single" w:sz="8" w:space="0" w:color="EF825A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EF825A"/>
          <w:left w:val="single" w:sz="8" w:space="0" w:color="EF825A"/>
          <w:bottom w:val="single" w:sz="8" w:space="0" w:color="EF825A"/>
          <w:right w:val="single" w:sz="8" w:space="0" w:color="EF825A"/>
          <w:insideH w:val="nil"/>
          <w:insideV w:val="nil"/>
        </w:tcBorders>
        <w:shd w:val="clear" w:color="auto" w:fill="EA5A2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825A"/>
          <w:left w:val="single" w:sz="8" w:space="0" w:color="EF825A"/>
          <w:bottom w:val="single" w:sz="8" w:space="0" w:color="EF825A"/>
          <w:right w:val="single" w:sz="8" w:space="0" w:color="EF825A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6C8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6C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aragraphenormal">
    <w:name w:val="Paragraphe normal"/>
    <w:basedOn w:val="Normal"/>
    <w:uiPriority w:val="99"/>
    <w:rsid w:val="006907A8"/>
    <w:pPr>
      <w:spacing w:before="60" w:after="0" w:line="240" w:lineRule="auto"/>
      <w:ind w:left="0"/>
      <w:jc w:val="both"/>
    </w:pPr>
    <w:rPr>
      <w:rFonts w:eastAsia="Times New Roman"/>
      <w:color w:val="000000"/>
      <w:sz w:val="22"/>
      <w:szCs w:val="24"/>
      <w:lang w:eastAsia="fr-FR"/>
    </w:rPr>
  </w:style>
  <w:style w:type="paragraph" w:customStyle="1" w:styleId="Liste1">
    <w:name w:val="Liste 1"/>
    <w:basedOn w:val="Paragraphenormal"/>
    <w:uiPriority w:val="99"/>
    <w:rsid w:val="006907A8"/>
    <w:pPr>
      <w:numPr>
        <w:numId w:val="6"/>
      </w:numPr>
    </w:pPr>
  </w:style>
  <w:style w:type="paragraph" w:styleId="NormalWeb">
    <w:name w:val="Normal (Web)"/>
    <w:basedOn w:val="Normal"/>
    <w:uiPriority w:val="99"/>
    <w:semiHidden/>
    <w:unhideWhenUsed/>
    <w:rsid w:val="00E43AFC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color w:val="auto"/>
      <w:sz w:val="24"/>
      <w:szCs w:val="24"/>
      <w:lang w:eastAsia="fr-FR"/>
    </w:rPr>
  </w:style>
  <w:style w:type="paragraph" w:styleId="ListBullet">
    <w:name w:val="List Bullet"/>
    <w:basedOn w:val="Normal"/>
    <w:uiPriority w:val="99"/>
    <w:unhideWhenUsed/>
    <w:rsid w:val="00571DA7"/>
    <w:pPr>
      <w:numPr>
        <w:numId w:val="9"/>
      </w:numPr>
      <w:tabs>
        <w:tab w:val="clear" w:pos="720"/>
      </w:tabs>
      <w:spacing w:before="0" w:after="0" w:line="240" w:lineRule="auto"/>
    </w:pPr>
    <w:rPr>
      <w:rFonts w:ascii="Verdana" w:hAnsi="Verdana"/>
      <w:color w:val="auto"/>
      <w:sz w:val="19"/>
      <w:szCs w:val="19"/>
      <w:lang w:val="en-US"/>
    </w:rPr>
  </w:style>
  <w:style w:type="character" w:styleId="CommentReference">
    <w:name w:val="annotation reference"/>
    <w:semiHidden/>
    <w:rsid w:val="00A7142D"/>
    <w:rPr>
      <w:sz w:val="16"/>
      <w:szCs w:val="16"/>
    </w:rPr>
  </w:style>
  <w:style w:type="paragraph" w:styleId="CommentText">
    <w:name w:val="annotation text"/>
    <w:basedOn w:val="Normal"/>
    <w:semiHidden/>
    <w:rsid w:val="00A7142D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A7142D"/>
    <w:rPr>
      <w:b/>
      <w:bCs/>
    </w:rPr>
  </w:style>
  <w:style w:type="paragraph" w:styleId="BodyTextIndent">
    <w:name w:val="Body Text Indent"/>
    <w:basedOn w:val="Normal"/>
    <w:rsid w:val="0060661A"/>
    <w:pPr>
      <w:spacing w:before="0" w:after="0" w:line="240" w:lineRule="auto"/>
    </w:pPr>
    <w:rPr>
      <w:rFonts w:ascii="Courier" w:hAnsi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67967">
          <w:marLeft w:val="1699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0625">
          <w:marLeft w:val="1699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1047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5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5049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5175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2744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9998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72831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8688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5007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036800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3535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4607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1866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5447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0927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9758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3703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1819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5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6439">
          <w:marLeft w:val="169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0750">
          <w:marLeft w:val="169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701">
          <w:marLeft w:val="169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5877">
          <w:marLeft w:val="19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8926">
          <w:marLeft w:val="141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7975">
          <w:marLeft w:val="169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6372">
          <w:marLeft w:val="19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759">
          <w:marLeft w:val="169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4432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228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2217">
          <w:marLeft w:val="169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3323">
          <w:marLeft w:val="19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1130</Words>
  <Characters>6215</Characters>
  <Application>Microsoft Office Word</Application>
  <DocSecurity>0</DocSecurity>
  <Lines>51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 d’assurance qualité du projet de mise en œuvre d’ATLAS V1</vt:lpstr>
      <vt:lpstr>Plan d’assurance qualité du projet de mise en œuvre d’ATLAS V1</vt:lpstr>
    </vt:vector>
  </TitlesOfParts>
  <Company>MEGA International</Company>
  <LinksUpToDate>false</LinksUpToDate>
  <CharactersWithSpaces>7331</CharactersWithSpaces>
  <SharedDoc>false</SharedDoc>
  <HLinks>
    <vt:vector size="72" baseType="variant"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_Toc373912559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_Toc373912558</vt:lpwstr>
      </vt:variant>
      <vt:variant>
        <vt:i4>1966132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_Toc373912557</vt:lpwstr>
      </vt:variant>
      <vt:variant>
        <vt:i4>1966132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_Toc373912556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_Toc373912555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_Toc373912554</vt:lpwstr>
      </vt:variant>
      <vt:variant>
        <vt:i4>1966132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_Toc373912553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_Toc373912552</vt:lpwstr>
      </vt:variant>
      <vt:variant>
        <vt:i4>1966132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_Toc373912551</vt:lpwstr>
      </vt:variant>
      <vt:variant>
        <vt:i4>1966132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_Toc373912550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_Toc373912549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_Toc373912548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d’assurance qualité du projet de mise en œuvre d’ATLAS V1</dc:title>
  <dc:creator>abridon@mega.com</dc:creator>
  <cp:lastModifiedBy>BRIDON Anthony</cp:lastModifiedBy>
  <cp:revision>3</cp:revision>
  <cp:lastPrinted>2012-07-05T13:18:00Z</cp:lastPrinted>
  <dcterms:created xsi:type="dcterms:W3CDTF">2015-12-08T14:32:00Z</dcterms:created>
  <dcterms:modified xsi:type="dcterms:W3CDTF">2018-02-02T20:34:00Z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0x010100E545D9FDA1C1A34FA353757BC7529A64004B9F0333795D0F4287A95957F1C7382A</vt:lpwstr>
  </property>
  <property fmtid="{D5CDD505-2E9C-101B-9397-08002B2CF9AE}" pid="3" name="Language">
    <vt:lpwstr>FR</vt:lpwstr>
  </property>
  <property fmtid="{D5CDD505-2E9C-101B-9397-08002B2CF9AE}" pid="4" name="Publication Date">
    <vt:lpwstr>2011-12-22T00:00:00Z</vt:lpwstr>
  </property>
  <property fmtid="{D5CDD505-2E9C-101B-9397-08002B2CF9AE}" pid="5" name="Document Type">
    <vt:lpwstr>Word</vt:lpwstr>
  </property>
</Properties>
</file>